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A65BA" w14:textId="77777777" w:rsidR="00D53942" w:rsidRPr="00D53942" w:rsidRDefault="00D53942" w:rsidP="00D53942">
      <w:pPr>
        <w:spacing w:after="0"/>
        <w:jc w:val="center"/>
        <w:rPr>
          <w:b/>
          <w:sz w:val="24"/>
          <w:szCs w:val="24"/>
        </w:rPr>
      </w:pPr>
      <w:bookmarkStart w:id="0" w:name="_GoBack"/>
      <w:bookmarkEnd w:id="0"/>
      <w:r w:rsidRPr="00D53942">
        <w:rPr>
          <w:b/>
          <w:sz w:val="24"/>
          <w:szCs w:val="24"/>
        </w:rPr>
        <w:t>Rules and Regulations</w:t>
      </w:r>
    </w:p>
    <w:p w14:paraId="0A7D70A2" w14:textId="77777777" w:rsidR="00D53942" w:rsidRPr="00D53942" w:rsidRDefault="00D53942" w:rsidP="00D53942">
      <w:pPr>
        <w:spacing w:after="0"/>
        <w:jc w:val="center"/>
        <w:rPr>
          <w:b/>
          <w:sz w:val="24"/>
          <w:szCs w:val="24"/>
        </w:rPr>
      </w:pPr>
      <w:r w:rsidRPr="00D53942">
        <w:rPr>
          <w:b/>
          <w:sz w:val="24"/>
          <w:szCs w:val="24"/>
        </w:rPr>
        <w:t>Town of Plattsburgh Community Mausoleum</w:t>
      </w:r>
    </w:p>
    <w:p w14:paraId="0956A516" w14:textId="77777777" w:rsidR="00D53942" w:rsidRPr="00201082" w:rsidRDefault="00D53942" w:rsidP="00D53942">
      <w:pPr>
        <w:spacing w:after="0"/>
        <w:jc w:val="center"/>
        <w:rPr>
          <w:bCs/>
          <w:sz w:val="24"/>
          <w:szCs w:val="24"/>
        </w:rPr>
      </w:pPr>
      <w:r w:rsidRPr="00201082">
        <w:rPr>
          <w:bCs/>
          <w:sz w:val="24"/>
          <w:szCs w:val="24"/>
        </w:rPr>
        <w:t>Tom Miller Road</w:t>
      </w:r>
    </w:p>
    <w:p w14:paraId="5C07F33D" w14:textId="77777777" w:rsidR="00D53942" w:rsidRPr="00201082" w:rsidRDefault="00D53942" w:rsidP="00D53942">
      <w:pPr>
        <w:spacing w:after="0"/>
        <w:jc w:val="center"/>
        <w:rPr>
          <w:bCs/>
          <w:sz w:val="24"/>
          <w:szCs w:val="24"/>
        </w:rPr>
      </w:pPr>
      <w:r w:rsidRPr="00201082">
        <w:rPr>
          <w:bCs/>
          <w:sz w:val="24"/>
          <w:szCs w:val="24"/>
        </w:rPr>
        <w:t>Plattsburgh, New York</w:t>
      </w:r>
    </w:p>
    <w:p w14:paraId="380B587B" w14:textId="77777777" w:rsidR="00D53942" w:rsidRPr="00201082" w:rsidRDefault="00D53942" w:rsidP="00D53942">
      <w:pPr>
        <w:spacing w:after="0"/>
        <w:jc w:val="center"/>
        <w:rPr>
          <w:bCs/>
          <w:sz w:val="24"/>
          <w:szCs w:val="24"/>
        </w:rPr>
      </w:pPr>
      <w:r w:rsidRPr="00201082">
        <w:rPr>
          <w:bCs/>
          <w:sz w:val="24"/>
          <w:szCs w:val="24"/>
        </w:rPr>
        <w:t>Adopted by the Plattsburgh Town Board: August 15, 2016</w:t>
      </w:r>
    </w:p>
    <w:p w14:paraId="264E410D" w14:textId="1A18AC19" w:rsidR="00D53942" w:rsidRPr="00617F66" w:rsidRDefault="00D53942" w:rsidP="00D53942">
      <w:pPr>
        <w:spacing w:after="0"/>
        <w:jc w:val="center"/>
        <w:rPr>
          <w:b/>
          <w:i/>
          <w:iCs/>
          <w:sz w:val="24"/>
          <w:szCs w:val="24"/>
          <w:u w:val="single"/>
        </w:rPr>
      </w:pPr>
      <w:r w:rsidRPr="00617F66">
        <w:rPr>
          <w:b/>
          <w:i/>
          <w:iCs/>
          <w:sz w:val="24"/>
          <w:szCs w:val="24"/>
          <w:u w:val="single"/>
        </w:rPr>
        <w:t xml:space="preserve">Revised </w:t>
      </w:r>
      <w:r w:rsidR="00617F66" w:rsidRPr="00617F66">
        <w:rPr>
          <w:b/>
          <w:i/>
          <w:iCs/>
          <w:sz w:val="24"/>
          <w:szCs w:val="24"/>
          <w:u w:val="single"/>
        </w:rPr>
        <w:t xml:space="preserve">February </w:t>
      </w:r>
      <w:r w:rsidR="005F13D4">
        <w:rPr>
          <w:b/>
          <w:i/>
          <w:iCs/>
          <w:sz w:val="24"/>
          <w:szCs w:val="24"/>
          <w:u w:val="single"/>
        </w:rPr>
        <w:t>24</w:t>
      </w:r>
      <w:r w:rsidR="00617F66" w:rsidRPr="00617F66">
        <w:rPr>
          <w:b/>
          <w:i/>
          <w:iCs/>
          <w:sz w:val="24"/>
          <w:szCs w:val="24"/>
          <w:u w:val="single"/>
        </w:rPr>
        <w:t>, 2022</w:t>
      </w:r>
    </w:p>
    <w:p w14:paraId="23224573" w14:textId="77777777" w:rsidR="00D53942" w:rsidRDefault="00D53942" w:rsidP="00D53942">
      <w:pPr>
        <w:spacing w:after="0"/>
        <w:jc w:val="center"/>
        <w:rPr>
          <w:b/>
          <w:sz w:val="24"/>
          <w:szCs w:val="24"/>
        </w:rPr>
      </w:pPr>
    </w:p>
    <w:p w14:paraId="74CF0951" w14:textId="77777777" w:rsidR="00D53942" w:rsidRDefault="00D53942" w:rsidP="00D53942">
      <w:pPr>
        <w:spacing w:after="0"/>
        <w:rPr>
          <w:b/>
          <w:sz w:val="24"/>
          <w:szCs w:val="24"/>
        </w:rPr>
      </w:pPr>
    </w:p>
    <w:p w14:paraId="45A55FA3" w14:textId="77777777" w:rsidR="00D53942" w:rsidRDefault="0017451A" w:rsidP="00D53942">
      <w:pPr>
        <w:spacing w:after="0"/>
        <w:rPr>
          <w:sz w:val="24"/>
          <w:szCs w:val="24"/>
        </w:rPr>
      </w:pPr>
      <w:r>
        <w:rPr>
          <w:b/>
          <w:sz w:val="24"/>
          <w:szCs w:val="24"/>
          <w:u w:val="single"/>
        </w:rPr>
        <w:t>TOWN OF PLATTSBURGH COMMUNITY MAUSOLEUM</w:t>
      </w:r>
      <w:r w:rsidR="00D53942">
        <w:rPr>
          <w:b/>
          <w:sz w:val="24"/>
          <w:szCs w:val="24"/>
          <w:u w:val="single"/>
        </w:rPr>
        <w:t xml:space="preserve">  </w:t>
      </w:r>
      <w:r w:rsidR="009F2A2E">
        <w:rPr>
          <w:sz w:val="24"/>
          <w:szCs w:val="24"/>
        </w:rPr>
        <w:t xml:space="preserve"> (“</w:t>
      </w:r>
      <w:r w:rsidR="00D53942">
        <w:rPr>
          <w:sz w:val="24"/>
          <w:szCs w:val="24"/>
        </w:rPr>
        <w:t>Cemetery”) is operated by the Town of Plattsburgh</w:t>
      </w:r>
      <w:r w:rsidR="00D20140">
        <w:rPr>
          <w:sz w:val="24"/>
          <w:szCs w:val="24"/>
        </w:rPr>
        <w:t xml:space="preserve"> </w:t>
      </w:r>
      <w:r w:rsidR="00D53942">
        <w:rPr>
          <w:sz w:val="24"/>
          <w:szCs w:val="24"/>
        </w:rPr>
        <w:t>{“Town</w:t>
      </w:r>
      <w:r w:rsidR="00D20140">
        <w:rPr>
          <w:sz w:val="24"/>
          <w:szCs w:val="24"/>
        </w:rPr>
        <w:t>”)</w:t>
      </w:r>
    </w:p>
    <w:p w14:paraId="7452C9C0" w14:textId="77777777" w:rsidR="00C103DB" w:rsidRDefault="00C103DB" w:rsidP="00D53942">
      <w:pPr>
        <w:spacing w:after="0"/>
        <w:rPr>
          <w:sz w:val="24"/>
          <w:szCs w:val="24"/>
        </w:rPr>
      </w:pPr>
    </w:p>
    <w:p w14:paraId="2712CD47" w14:textId="77777777" w:rsidR="00D53942" w:rsidRDefault="00D53942" w:rsidP="00D53942">
      <w:pPr>
        <w:spacing w:after="0"/>
        <w:rPr>
          <w:rFonts w:cstheme="minorHAnsi"/>
          <w:sz w:val="24"/>
          <w:szCs w:val="24"/>
        </w:rPr>
      </w:pPr>
      <w:r>
        <w:rPr>
          <w:sz w:val="24"/>
          <w:szCs w:val="24"/>
        </w:rPr>
        <w:t>P</w:t>
      </w:r>
      <w:r w:rsidR="00D20140">
        <w:rPr>
          <w:sz w:val="24"/>
          <w:szCs w:val="24"/>
        </w:rPr>
        <w:t xml:space="preserve">lease take note that pursuant to </w:t>
      </w:r>
      <w:r w:rsidR="00D20140">
        <w:rPr>
          <w:rFonts w:cstheme="minorHAnsi"/>
          <w:sz w:val="24"/>
          <w:szCs w:val="24"/>
        </w:rPr>
        <w:t>§</w:t>
      </w:r>
      <w:r w:rsidR="00C103DB">
        <w:rPr>
          <w:rFonts w:cstheme="minorHAnsi"/>
          <w:sz w:val="24"/>
          <w:szCs w:val="24"/>
        </w:rPr>
        <w:t>1502(d) of the New York State</w:t>
      </w:r>
      <w:r w:rsidR="007147C8">
        <w:rPr>
          <w:rFonts w:cstheme="minorHAnsi"/>
          <w:sz w:val="24"/>
          <w:szCs w:val="24"/>
        </w:rPr>
        <w:t xml:space="preserve"> </w:t>
      </w:r>
      <w:r w:rsidR="00C103DB">
        <w:rPr>
          <w:rFonts w:cstheme="minorHAnsi"/>
          <w:sz w:val="24"/>
          <w:szCs w:val="24"/>
        </w:rPr>
        <w:t>No</w:t>
      </w:r>
      <w:r w:rsidR="007147C8">
        <w:rPr>
          <w:rFonts w:cstheme="minorHAnsi"/>
          <w:sz w:val="24"/>
          <w:szCs w:val="24"/>
        </w:rPr>
        <w:t>t</w:t>
      </w:r>
      <w:r w:rsidR="00C103DB">
        <w:rPr>
          <w:rFonts w:cstheme="minorHAnsi"/>
          <w:sz w:val="24"/>
          <w:szCs w:val="24"/>
        </w:rPr>
        <w:t>-for-Profit Corporation Law, a public mausoleum, crematory or columbarium is included within the term “cemetery”.</w:t>
      </w:r>
    </w:p>
    <w:p w14:paraId="1759E075" w14:textId="77777777" w:rsidR="00C103DB" w:rsidRDefault="00C103DB" w:rsidP="00D53942">
      <w:pPr>
        <w:spacing w:after="0"/>
        <w:rPr>
          <w:rFonts w:cstheme="minorHAnsi"/>
          <w:sz w:val="24"/>
          <w:szCs w:val="24"/>
        </w:rPr>
      </w:pPr>
    </w:p>
    <w:p w14:paraId="6E049CCD" w14:textId="77777777" w:rsidR="00C103DB" w:rsidRDefault="00C103DB" w:rsidP="00D53942">
      <w:pPr>
        <w:spacing w:after="0"/>
        <w:rPr>
          <w:rFonts w:cstheme="minorHAnsi"/>
          <w:sz w:val="24"/>
          <w:szCs w:val="24"/>
        </w:rPr>
      </w:pPr>
      <w:r>
        <w:rPr>
          <w:rFonts w:cstheme="minorHAnsi"/>
          <w:sz w:val="24"/>
          <w:szCs w:val="24"/>
        </w:rPr>
        <w:t>These Rules and regulations</w:t>
      </w:r>
      <w:r w:rsidR="007147C8">
        <w:rPr>
          <w:rFonts w:cstheme="minorHAnsi"/>
          <w:sz w:val="24"/>
          <w:szCs w:val="24"/>
        </w:rPr>
        <w:t xml:space="preserve"> </w:t>
      </w:r>
      <w:r>
        <w:rPr>
          <w:rFonts w:cstheme="minorHAnsi"/>
          <w:sz w:val="24"/>
          <w:szCs w:val="24"/>
        </w:rPr>
        <w:t>have been adopted to secure the peace and good order of the mausoleum and cemetery grounds, to preser</w:t>
      </w:r>
      <w:r w:rsidR="007147C8">
        <w:rPr>
          <w:rFonts w:cstheme="minorHAnsi"/>
          <w:sz w:val="24"/>
          <w:szCs w:val="24"/>
        </w:rPr>
        <w:t>v</w:t>
      </w:r>
      <w:r>
        <w:rPr>
          <w:rFonts w:cstheme="minorHAnsi"/>
          <w:sz w:val="24"/>
          <w:szCs w:val="24"/>
        </w:rPr>
        <w:t>e the beauty of the grounds, and to prote</w:t>
      </w:r>
      <w:r w:rsidR="007147C8">
        <w:rPr>
          <w:rFonts w:cstheme="minorHAnsi"/>
          <w:sz w:val="24"/>
          <w:szCs w:val="24"/>
        </w:rPr>
        <w:t>c</w:t>
      </w:r>
      <w:r>
        <w:rPr>
          <w:rFonts w:cstheme="minorHAnsi"/>
          <w:sz w:val="24"/>
          <w:szCs w:val="24"/>
        </w:rPr>
        <w:t>t the in</w:t>
      </w:r>
      <w:r w:rsidR="000669FE">
        <w:rPr>
          <w:rFonts w:cstheme="minorHAnsi"/>
          <w:sz w:val="24"/>
          <w:szCs w:val="24"/>
        </w:rPr>
        <w:t>terest</w:t>
      </w:r>
      <w:r>
        <w:rPr>
          <w:rFonts w:cstheme="minorHAnsi"/>
          <w:sz w:val="24"/>
          <w:szCs w:val="24"/>
        </w:rPr>
        <w:t xml:space="preserve"> of the lot and grave owners as well as the taxpayers of the Town of Plattsburgh</w:t>
      </w:r>
      <w:r w:rsidR="00EC7177">
        <w:rPr>
          <w:rFonts w:cstheme="minorHAnsi"/>
          <w:sz w:val="24"/>
          <w:szCs w:val="24"/>
        </w:rPr>
        <w:t xml:space="preserve">. </w:t>
      </w:r>
      <w:r w:rsidR="00C21022">
        <w:rPr>
          <w:rFonts w:cstheme="minorHAnsi"/>
          <w:sz w:val="24"/>
          <w:szCs w:val="24"/>
        </w:rPr>
        <w:t>All perso</w:t>
      </w:r>
      <w:r w:rsidR="000669FE">
        <w:rPr>
          <w:rFonts w:cstheme="minorHAnsi"/>
          <w:sz w:val="24"/>
          <w:szCs w:val="24"/>
        </w:rPr>
        <w:t>n</w:t>
      </w:r>
      <w:r w:rsidR="00C21022">
        <w:rPr>
          <w:rFonts w:cstheme="minorHAnsi"/>
          <w:sz w:val="24"/>
          <w:szCs w:val="24"/>
        </w:rPr>
        <w:t xml:space="preserve">s are required to observe these Rules and Regulations and are urged to report any infraction. </w:t>
      </w:r>
    </w:p>
    <w:p w14:paraId="42005C6F" w14:textId="77777777" w:rsidR="00C21022" w:rsidRDefault="00C21022" w:rsidP="00D53942">
      <w:pPr>
        <w:spacing w:after="0"/>
        <w:rPr>
          <w:rFonts w:cstheme="minorHAnsi"/>
          <w:sz w:val="24"/>
          <w:szCs w:val="24"/>
        </w:rPr>
      </w:pPr>
    </w:p>
    <w:p w14:paraId="22E6E0D3" w14:textId="1C7DFD22" w:rsidR="00C21022" w:rsidRDefault="00C21022" w:rsidP="00D53942">
      <w:pPr>
        <w:spacing w:after="0"/>
        <w:rPr>
          <w:rFonts w:cstheme="minorHAnsi"/>
          <w:sz w:val="24"/>
          <w:szCs w:val="24"/>
        </w:rPr>
      </w:pPr>
      <w:r>
        <w:rPr>
          <w:rFonts w:cstheme="minorHAnsi"/>
          <w:sz w:val="24"/>
          <w:szCs w:val="24"/>
        </w:rPr>
        <w:t xml:space="preserve">A full copy of the Rules and Regulations is available in the office of the Town Clerk, </w:t>
      </w:r>
      <w:r w:rsidR="00594A9F">
        <w:rPr>
          <w:rFonts w:cstheme="minorHAnsi"/>
          <w:sz w:val="24"/>
          <w:szCs w:val="24"/>
        </w:rPr>
        <w:t>p</w:t>
      </w:r>
      <w:r w:rsidRPr="00594A9F">
        <w:rPr>
          <w:rFonts w:cstheme="minorHAnsi"/>
          <w:sz w:val="24"/>
          <w:szCs w:val="24"/>
        </w:rPr>
        <w:t>osted</w:t>
      </w:r>
      <w:r>
        <w:rPr>
          <w:rFonts w:cstheme="minorHAnsi"/>
          <w:sz w:val="24"/>
          <w:szCs w:val="24"/>
        </w:rPr>
        <w:t xml:space="preserve"> at the Mausoleum and </w:t>
      </w:r>
      <w:r w:rsidR="00594A9F" w:rsidRPr="00A31A0F">
        <w:rPr>
          <w:rFonts w:cstheme="minorHAnsi"/>
          <w:sz w:val="24"/>
          <w:szCs w:val="24"/>
        </w:rPr>
        <w:t>on</w:t>
      </w:r>
      <w:r w:rsidR="00594A9F">
        <w:rPr>
          <w:rFonts w:cstheme="minorHAnsi"/>
          <w:sz w:val="24"/>
          <w:szCs w:val="24"/>
        </w:rPr>
        <w:t xml:space="preserve"> </w:t>
      </w:r>
      <w:r>
        <w:rPr>
          <w:rFonts w:cstheme="minorHAnsi"/>
          <w:sz w:val="24"/>
          <w:szCs w:val="24"/>
        </w:rPr>
        <w:t>the Town’s website.</w:t>
      </w:r>
    </w:p>
    <w:p w14:paraId="0E4BB19B" w14:textId="77777777" w:rsidR="00C21022" w:rsidRDefault="00C21022" w:rsidP="00D53942">
      <w:pPr>
        <w:spacing w:after="0"/>
        <w:rPr>
          <w:rFonts w:cstheme="minorHAnsi"/>
          <w:sz w:val="24"/>
          <w:szCs w:val="24"/>
        </w:rPr>
      </w:pPr>
    </w:p>
    <w:p w14:paraId="08E94E92" w14:textId="77777777" w:rsidR="00C21022" w:rsidRDefault="0017451A" w:rsidP="00D53942">
      <w:pPr>
        <w:spacing w:after="0"/>
        <w:rPr>
          <w:rFonts w:cstheme="minorHAnsi"/>
          <w:b/>
          <w:sz w:val="24"/>
          <w:szCs w:val="24"/>
          <w:u w:val="single"/>
        </w:rPr>
      </w:pPr>
      <w:r>
        <w:rPr>
          <w:rFonts w:cstheme="minorHAnsi"/>
          <w:b/>
          <w:sz w:val="24"/>
          <w:szCs w:val="24"/>
          <w:u w:val="single"/>
        </w:rPr>
        <w:t>MODIFICATIONS AND AMENDMENTS</w:t>
      </w:r>
    </w:p>
    <w:p w14:paraId="7977E08C" w14:textId="77777777" w:rsidR="00DE1028" w:rsidRPr="00C21022" w:rsidRDefault="00DE1028" w:rsidP="00D53942">
      <w:pPr>
        <w:spacing w:after="0"/>
        <w:rPr>
          <w:rFonts w:cstheme="minorHAnsi"/>
          <w:b/>
          <w:sz w:val="24"/>
          <w:szCs w:val="24"/>
          <w:u w:val="single"/>
        </w:rPr>
      </w:pPr>
    </w:p>
    <w:p w14:paraId="06EE4CD4" w14:textId="77777777" w:rsidR="00C21022" w:rsidRDefault="00C21022" w:rsidP="00D53942">
      <w:pPr>
        <w:spacing w:after="0"/>
        <w:rPr>
          <w:rFonts w:cstheme="minorHAnsi"/>
          <w:sz w:val="24"/>
          <w:szCs w:val="24"/>
        </w:rPr>
      </w:pPr>
      <w:r>
        <w:rPr>
          <w:rFonts w:cstheme="minorHAnsi"/>
          <w:sz w:val="24"/>
          <w:szCs w:val="24"/>
        </w:rPr>
        <w:t>The Town of Plattsburgh may, and it hereby expressly reserves the right, at any time or times, to adopt new rules and regulations, or to amend, alter or repeal any rule, regulations and/or article, section or paragraph and/or sentence in these Rules and Regulations with the approval by resolution of the Town Board.</w:t>
      </w:r>
    </w:p>
    <w:p w14:paraId="7F061F21" w14:textId="77777777" w:rsidR="00C21022" w:rsidRDefault="00C21022" w:rsidP="00D53942">
      <w:pPr>
        <w:spacing w:after="0"/>
        <w:rPr>
          <w:rFonts w:cstheme="minorHAnsi"/>
          <w:sz w:val="24"/>
          <w:szCs w:val="24"/>
        </w:rPr>
      </w:pPr>
    </w:p>
    <w:p w14:paraId="28E52515" w14:textId="77777777" w:rsidR="00C21022" w:rsidRDefault="00C21022" w:rsidP="00D53942">
      <w:pPr>
        <w:spacing w:after="0"/>
        <w:rPr>
          <w:rFonts w:cstheme="minorHAnsi"/>
          <w:sz w:val="24"/>
          <w:szCs w:val="24"/>
        </w:rPr>
      </w:pPr>
      <w:r>
        <w:rPr>
          <w:rFonts w:cstheme="minorHAnsi"/>
          <w:sz w:val="24"/>
          <w:szCs w:val="24"/>
        </w:rPr>
        <w:t>The Cemetery is not responsible for any items or personal effects left on the grounds and any personal effects left inside vehicles.</w:t>
      </w:r>
    </w:p>
    <w:p w14:paraId="79CC6646" w14:textId="77777777" w:rsidR="00C21022" w:rsidRDefault="00C21022" w:rsidP="00D53942">
      <w:pPr>
        <w:spacing w:after="0"/>
        <w:rPr>
          <w:rFonts w:cstheme="minorHAnsi"/>
          <w:sz w:val="24"/>
          <w:szCs w:val="24"/>
        </w:rPr>
      </w:pPr>
    </w:p>
    <w:p w14:paraId="317C8EDB" w14:textId="77777777" w:rsidR="00C21022" w:rsidRDefault="00C21022" w:rsidP="00D53942">
      <w:pPr>
        <w:spacing w:after="0"/>
        <w:rPr>
          <w:rFonts w:cstheme="minorHAnsi"/>
          <w:sz w:val="24"/>
          <w:szCs w:val="24"/>
        </w:rPr>
      </w:pPr>
      <w:r>
        <w:rPr>
          <w:rFonts w:cstheme="minorHAnsi"/>
          <w:sz w:val="24"/>
          <w:szCs w:val="24"/>
        </w:rPr>
        <w:t>All lots were to be used solely for the purpose of burial of the human dead only.</w:t>
      </w:r>
    </w:p>
    <w:p w14:paraId="1281321E" w14:textId="77777777" w:rsidR="00C21022" w:rsidRDefault="00C21022" w:rsidP="00D53942">
      <w:pPr>
        <w:spacing w:after="0"/>
        <w:rPr>
          <w:rFonts w:cstheme="minorHAnsi"/>
          <w:sz w:val="24"/>
          <w:szCs w:val="24"/>
        </w:rPr>
      </w:pPr>
    </w:p>
    <w:p w14:paraId="016C521D" w14:textId="03EAACA3" w:rsidR="00C21022" w:rsidRDefault="00C21022" w:rsidP="00D53942">
      <w:pPr>
        <w:spacing w:after="0"/>
        <w:rPr>
          <w:rFonts w:cstheme="minorHAnsi"/>
          <w:sz w:val="24"/>
          <w:szCs w:val="24"/>
        </w:rPr>
      </w:pPr>
      <w:r>
        <w:rPr>
          <w:rFonts w:cstheme="minorHAnsi"/>
          <w:sz w:val="24"/>
          <w:szCs w:val="24"/>
        </w:rPr>
        <w:t xml:space="preserve">If trees or shrubs located in a lot shall become detrimental for any reason to adjacent lots or pathways, dangerous or inconvenient to pedestrians, or in any way </w:t>
      </w:r>
      <w:r w:rsidRPr="00594A9F">
        <w:rPr>
          <w:rFonts w:cstheme="minorHAnsi"/>
          <w:sz w:val="24"/>
          <w:szCs w:val="24"/>
        </w:rPr>
        <w:t>mar</w:t>
      </w:r>
      <w:r w:rsidR="00594A9F">
        <w:rPr>
          <w:rFonts w:cstheme="minorHAnsi"/>
          <w:sz w:val="24"/>
          <w:szCs w:val="24"/>
        </w:rPr>
        <w:t xml:space="preserve"> </w:t>
      </w:r>
      <w:r>
        <w:rPr>
          <w:rFonts w:cstheme="minorHAnsi"/>
          <w:sz w:val="24"/>
          <w:szCs w:val="24"/>
        </w:rPr>
        <w:t xml:space="preserve">the effect or beauty of the Cemetery, the Town has the right to correct the difficulty according to its judgment after due notice </w:t>
      </w:r>
      <w:r w:rsidR="00402459">
        <w:rPr>
          <w:rFonts w:cstheme="minorHAnsi"/>
          <w:sz w:val="24"/>
          <w:szCs w:val="24"/>
        </w:rPr>
        <w:t>to</w:t>
      </w:r>
      <w:r>
        <w:rPr>
          <w:rFonts w:cstheme="minorHAnsi"/>
          <w:sz w:val="24"/>
          <w:szCs w:val="24"/>
        </w:rPr>
        <w:t xml:space="preserve"> </w:t>
      </w:r>
      <w:r w:rsidR="00402459">
        <w:rPr>
          <w:rFonts w:cstheme="minorHAnsi"/>
          <w:sz w:val="24"/>
          <w:szCs w:val="24"/>
        </w:rPr>
        <w:t>t</w:t>
      </w:r>
      <w:r>
        <w:rPr>
          <w:rFonts w:cstheme="minorHAnsi"/>
          <w:sz w:val="24"/>
          <w:szCs w:val="24"/>
        </w:rPr>
        <w:t>he</w:t>
      </w:r>
      <w:r w:rsidR="00402459">
        <w:rPr>
          <w:rFonts w:cstheme="minorHAnsi"/>
          <w:sz w:val="24"/>
          <w:szCs w:val="24"/>
        </w:rPr>
        <w:t xml:space="preserve"> </w:t>
      </w:r>
      <w:r>
        <w:rPr>
          <w:rFonts w:cstheme="minorHAnsi"/>
          <w:sz w:val="24"/>
          <w:szCs w:val="24"/>
        </w:rPr>
        <w:t>lot owner and at the e</w:t>
      </w:r>
      <w:r w:rsidR="00162483">
        <w:rPr>
          <w:rFonts w:cstheme="minorHAnsi"/>
          <w:sz w:val="24"/>
          <w:szCs w:val="24"/>
        </w:rPr>
        <w:t>x</w:t>
      </w:r>
      <w:r>
        <w:rPr>
          <w:rFonts w:cstheme="minorHAnsi"/>
          <w:sz w:val="24"/>
          <w:szCs w:val="24"/>
        </w:rPr>
        <w:t>pense of the lot owner.</w:t>
      </w:r>
    </w:p>
    <w:p w14:paraId="3396D244" w14:textId="77777777" w:rsidR="00162483" w:rsidRDefault="00162483" w:rsidP="00D53942">
      <w:pPr>
        <w:spacing w:after="0"/>
        <w:rPr>
          <w:rFonts w:cstheme="minorHAnsi"/>
          <w:sz w:val="24"/>
          <w:szCs w:val="24"/>
        </w:rPr>
      </w:pPr>
    </w:p>
    <w:p w14:paraId="3C0D493B" w14:textId="77777777" w:rsidR="00162483" w:rsidRDefault="00162483" w:rsidP="00D53942">
      <w:pPr>
        <w:spacing w:after="0"/>
        <w:rPr>
          <w:rFonts w:cstheme="minorHAnsi"/>
          <w:sz w:val="24"/>
          <w:szCs w:val="24"/>
        </w:rPr>
      </w:pPr>
      <w:r>
        <w:rPr>
          <w:rFonts w:cstheme="minorHAnsi"/>
          <w:sz w:val="24"/>
          <w:szCs w:val="24"/>
        </w:rPr>
        <w:t xml:space="preserve">No enclosure of lots or crypts will be allowed. </w:t>
      </w:r>
    </w:p>
    <w:p w14:paraId="64BF2932" w14:textId="77777777" w:rsidR="00162483" w:rsidRDefault="00162483" w:rsidP="00D53942">
      <w:pPr>
        <w:spacing w:after="0"/>
        <w:rPr>
          <w:rFonts w:cstheme="minorHAnsi"/>
          <w:sz w:val="24"/>
          <w:szCs w:val="24"/>
        </w:rPr>
      </w:pPr>
    </w:p>
    <w:p w14:paraId="149C53B6" w14:textId="77777777" w:rsidR="00C21022" w:rsidRDefault="00162483" w:rsidP="00D53942">
      <w:pPr>
        <w:spacing w:after="0"/>
        <w:rPr>
          <w:rFonts w:cstheme="minorHAnsi"/>
          <w:sz w:val="24"/>
          <w:szCs w:val="24"/>
        </w:rPr>
      </w:pPr>
      <w:r>
        <w:rPr>
          <w:rFonts w:cstheme="minorHAnsi"/>
          <w:sz w:val="24"/>
          <w:szCs w:val="24"/>
        </w:rPr>
        <w:t>All work pertaining to the improvement of the grounds shall be under the supervision and direction of the agent designated by the Town</w:t>
      </w:r>
      <w:r w:rsidR="00D03E0E">
        <w:rPr>
          <w:rFonts w:cstheme="minorHAnsi"/>
          <w:sz w:val="24"/>
          <w:szCs w:val="24"/>
        </w:rPr>
        <w:t xml:space="preserve">. </w:t>
      </w:r>
      <w:r>
        <w:rPr>
          <w:rFonts w:cstheme="minorHAnsi"/>
          <w:sz w:val="24"/>
          <w:szCs w:val="24"/>
        </w:rPr>
        <w:t xml:space="preserve">No construction, </w:t>
      </w:r>
      <w:r w:rsidR="00D03E0E">
        <w:rPr>
          <w:rFonts w:cstheme="minorHAnsi"/>
          <w:sz w:val="24"/>
          <w:szCs w:val="24"/>
        </w:rPr>
        <w:t>installations,</w:t>
      </w:r>
      <w:r>
        <w:rPr>
          <w:rFonts w:cstheme="minorHAnsi"/>
          <w:sz w:val="24"/>
          <w:szCs w:val="24"/>
        </w:rPr>
        <w:t xml:space="preserve"> or inscription of any kind may be made on a lot or crypt until it is paid for in full. </w:t>
      </w:r>
    </w:p>
    <w:p w14:paraId="4C4419D9" w14:textId="77777777" w:rsidR="00162483" w:rsidRDefault="00162483" w:rsidP="00D53942">
      <w:pPr>
        <w:spacing w:after="0"/>
        <w:rPr>
          <w:rFonts w:cstheme="minorHAnsi"/>
          <w:sz w:val="24"/>
          <w:szCs w:val="24"/>
        </w:rPr>
      </w:pPr>
    </w:p>
    <w:p w14:paraId="6BA08487" w14:textId="77777777" w:rsidR="00162483" w:rsidRDefault="00162483" w:rsidP="00D53942">
      <w:pPr>
        <w:spacing w:after="0"/>
        <w:rPr>
          <w:rFonts w:cstheme="minorHAnsi"/>
          <w:sz w:val="24"/>
          <w:szCs w:val="24"/>
        </w:rPr>
      </w:pPr>
      <w:r>
        <w:rPr>
          <w:rFonts w:cstheme="minorHAnsi"/>
          <w:sz w:val="24"/>
          <w:szCs w:val="24"/>
        </w:rPr>
        <w:t xml:space="preserve">The Town may, from time to time, authorize the development of new sections and alter existing sections, paths, or </w:t>
      </w:r>
      <w:r w:rsidR="00D03E0E">
        <w:rPr>
          <w:rFonts w:cstheme="minorHAnsi"/>
          <w:sz w:val="24"/>
          <w:szCs w:val="24"/>
        </w:rPr>
        <w:t>avenues,</w:t>
      </w:r>
      <w:r>
        <w:rPr>
          <w:rFonts w:cstheme="minorHAnsi"/>
          <w:sz w:val="24"/>
          <w:szCs w:val="24"/>
        </w:rPr>
        <w:t xml:space="preserve"> as it may deem proper.</w:t>
      </w:r>
    </w:p>
    <w:p w14:paraId="08092210" w14:textId="77777777" w:rsidR="00162483" w:rsidRDefault="00162483" w:rsidP="00D53942">
      <w:pPr>
        <w:spacing w:after="0"/>
        <w:rPr>
          <w:rFonts w:cstheme="minorHAnsi"/>
          <w:sz w:val="24"/>
          <w:szCs w:val="24"/>
        </w:rPr>
      </w:pPr>
    </w:p>
    <w:p w14:paraId="616C6C65" w14:textId="77777777" w:rsidR="00162483" w:rsidRPr="00162483" w:rsidRDefault="00162483" w:rsidP="00D53942">
      <w:pPr>
        <w:spacing w:after="0"/>
        <w:rPr>
          <w:rFonts w:cstheme="minorHAnsi"/>
          <w:sz w:val="24"/>
          <w:szCs w:val="24"/>
        </w:rPr>
      </w:pPr>
      <w:r>
        <w:rPr>
          <w:rFonts w:cstheme="minorHAnsi"/>
          <w:sz w:val="24"/>
          <w:szCs w:val="24"/>
        </w:rPr>
        <w:t>The owners of lots and their families shall be allowed access to the grounds and they must</w:t>
      </w:r>
    </w:p>
    <w:p w14:paraId="17873B75" w14:textId="77777777" w:rsidR="00C21022" w:rsidRDefault="00402459" w:rsidP="00D53942">
      <w:pPr>
        <w:spacing w:after="0"/>
        <w:rPr>
          <w:rFonts w:cstheme="minorHAnsi"/>
          <w:sz w:val="24"/>
          <w:szCs w:val="24"/>
        </w:rPr>
      </w:pPr>
      <w:r>
        <w:rPr>
          <w:rFonts w:cstheme="minorHAnsi"/>
          <w:sz w:val="24"/>
          <w:szCs w:val="24"/>
        </w:rPr>
        <w:t>observe these r</w:t>
      </w:r>
      <w:r w:rsidR="00162483">
        <w:rPr>
          <w:rFonts w:cstheme="minorHAnsi"/>
          <w:sz w:val="24"/>
          <w:szCs w:val="24"/>
        </w:rPr>
        <w:t>ules and regulations</w:t>
      </w:r>
      <w:r w:rsidR="00D03E0E">
        <w:rPr>
          <w:rFonts w:cstheme="minorHAnsi"/>
          <w:sz w:val="24"/>
          <w:szCs w:val="24"/>
        </w:rPr>
        <w:t xml:space="preserve">. </w:t>
      </w:r>
      <w:r w:rsidR="00162483">
        <w:rPr>
          <w:rFonts w:cstheme="minorHAnsi"/>
          <w:sz w:val="24"/>
          <w:szCs w:val="24"/>
        </w:rPr>
        <w:t xml:space="preserve">The grounds will be open for visitors from </w:t>
      </w:r>
      <w:r w:rsidR="00162483">
        <w:rPr>
          <w:rFonts w:cstheme="minorHAnsi"/>
          <w:b/>
          <w:sz w:val="24"/>
          <w:szCs w:val="24"/>
        </w:rPr>
        <w:t xml:space="preserve">8:00 AM until 8:00 PM </w:t>
      </w:r>
      <w:r w:rsidR="00162483">
        <w:rPr>
          <w:rFonts w:cstheme="minorHAnsi"/>
          <w:sz w:val="24"/>
          <w:szCs w:val="24"/>
        </w:rPr>
        <w:t>daily</w:t>
      </w:r>
      <w:r w:rsidR="00D03E0E">
        <w:rPr>
          <w:rFonts w:cstheme="minorHAnsi"/>
          <w:sz w:val="24"/>
          <w:szCs w:val="24"/>
        </w:rPr>
        <w:t xml:space="preserve">. </w:t>
      </w:r>
      <w:r w:rsidR="00162483">
        <w:rPr>
          <w:rFonts w:cstheme="minorHAnsi"/>
          <w:sz w:val="24"/>
          <w:szCs w:val="24"/>
        </w:rPr>
        <w:t>Anyone on the property after closing will be considered a trespasser.</w:t>
      </w:r>
    </w:p>
    <w:p w14:paraId="3A00A609" w14:textId="77777777" w:rsidR="00162483" w:rsidRDefault="00162483" w:rsidP="00D53942">
      <w:pPr>
        <w:spacing w:after="0"/>
        <w:rPr>
          <w:rFonts w:cstheme="minorHAnsi"/>
          <w:sz w:val="24"/>
          <w:szCs w:val="24"/>
        </w:rPr>
      </w:pPr>
    </w:p>
    <w:p w14:paraId="45EE7964" w14:textId="77777777" w:rsidR="00162483" w:rsidRDefault="00162483" w:rsidP="00D53942">
      <w:pPr>
        <w:spacing w:after="0"/>
        <w:rPr>
          <w:rFonts w:cstheme="minorHAnsi"/>
          <w:sz w:val="24"/>
          <w:szCs w:val="24"/>
        </w:rPr>
      </w:pPr>
      <w:r>
        <w:rPr>
          <w:rFonts w:cstheme="minorHAnsi"/>
          <w:sz w:val="24"/>
          <w:szCs w:val="24"/>
        </w:rPr>
        <w:t>No dumping is permitted on Ceme</w:t>
      </w:r>
      <w:r w:rsidR="00B908CA">
        <w:rPr>
          <w:rFonts w:cstheme="minorHAnsi"/>
          <w:sz w:val="24"/>
          <w:szCs w:val="24"/>
        </w:rPr>
        <w:t>t</w:t>
      </w:r>
      <w:r>
        <w:rPr>
          <w:rFonts w:cstheme="minorHAnsi"/>
          <w:sz w:val="24"/>
          <w:szCs w:val="24"/>
        </w:rPr>
        <w:t>ery grounds.</w:t>
      </w:r>
    </w:p>
    <w:p w14:paraId="68B3CE2A" w14:textId="77777777" w:rsidR="00162483" w:rsidRDefault="00162483" w:rsidP="00D53942">
      <w:pPr>
        <w:spacing w:after="0"/>
        <w:rPr>
          <w:rFonts w:cstheme="minorHAnsi"/>
          <w:sz w:val="24"/>
          <w:szCs w:val="24"/>
        </w:rPr>
      </w:pPr>
    </w:p>
    <w:p w14:paraId="54F8FD1E" w14:textId="77777777" w:rsidR="00162483" w:rsidRDefault="00162483" w:rsidP="00D53942">
      <w:pPr>
        <w:spacing w:after="0"/>
        <w:rPr>
          <w:rFonts w:cstheme="minorHAnsi"/>
          <w:sz w:val="24"/>
          <w:szCs w:val="24"/>
        </w:rPr>
      </w:pPr>
      <w:r>
        <w:rPr>
          <w:rFonts w:cstheme="minorHAnsi"/>
          <w:sz w:val="24"/>
          <w:szCs w:val="24"/>
        </w:rPr>
        <w:t>No pets are allowed on Cemetery property at any time.</w:t>
      </w:r>
    </w:p>
    <w:p w14:paraId="6F135C42" w14:textId="77777777" w:rsidR="00162483" w:rsidRDefault="00162483" w:rsidP="00D53942">
      <w:pPr>
        <w:spacing w:after="0"/>
        <w:rPr>
          <w:rFonts w:cstheme="minorHAnsi"/>
          <w:sz w:val="24"/>
          <w:szCs w:val="24"/>
        </w:rPr>
      </w:pPr>
    </w:p>
    <w:p w14:paraId="54C7538D" w14:textId="77777777" w:rsidR="00162483" w:rsidRDefault="00162483" w:rsidP="00D53942">
      <w:pPr>
        <w:spacing w:after="0"/>
        <w:rPr>
          <w:rFonts w:cstheme="minorHAnsi"/>
          <w:sz w:val="24"/>
          <w:szCs w:val="24"/>
        </w:rPr>
      </w:pPr>
      <w:r>
        <w:rPr>
          <w:rFonts w:cstheme="minorHAnsi"/>
          <w:sz w:val="24"/>
          <w:szCs w:val="24"/>
        </w:rPr>
        <w:t>The Cemetery speed limit is 10 mph</w:t>
      </w:r>
      <w:r w:rsidR="00D03E0E">
        <w:rPr>
          <w:rFonts w:cstheme="minorHAnsi"/>
          <w:sz w:val="24"/>
          <w:szCs w:val="24"/>
        </w:rPr>
        <w:t xml:space="preserve">. </w:t>
      </w:r>
      <w:r w:rsidR="00DE77EF">
        <w:rPr>
          <w:rFonts w:cstheme="minorHAnsi"/>
          <w:sz w:val="24"/>
          <w:szCs w:val="24"/>
        </w:rPr>
        <w:t>No driving lessons or practice driving of unlicensed operators is allowed.</w:t>
      </w:r>
    </w:p>
    <w:p w14:paraId="7DDD208F" w14:textId="77777777" w:rsidR="00DE77EF" w:rsidRDefault="00DE77EF" w:rsidP="00D53942">
      <w:pPr>
        <w:spacing w:after="0"/>
        <w:rPr>
          <w:rFonts w:cstheme="minorHAnsi"/>
          <w:sz w:val="24"/>
          <w:szCs w:val="24"/>
          <w:u w:val="single"/>
        </w:rPr>
      </w:pPr>
    </w:p>
    <w:p w14:paraId="27371413" w14:textId="77777777" w:rsidR="00DE77EF" w:rsidRPr="00DE77EF" w:rsidRDefault="00DE77EF" w:rsidP="00D53942">
      <w:pPr>
        <w:spacing w:after="0"/>
        <w:rPr>
          <w:rFonts w:cstheme="minorHAnsi"/>
          <w:sz w:val="24"/>
          <w:szCs w:val="24"/>
        </w:rPr>
      </w:pPr>
      <w:r>
        <w:rPr>
          <w:rFonts w:cstheme="minorHAnsi"/>
          <w:b/>
          <w:sz w:val="24"/>
          <w:szCs w:val="24"/>
          <w:u w:val="single"/>
        </w:rPr>
        <w:t xml:space="preserve">If a grave, </w:t>
      </w:r>
      <w:r w:rsidR="00D03E0E">
        <w:rPr>
          <w:rFonts w:cstheme="minorHAnsi"/>
          <w:b/>
          <w:sz w:val="24"/>
          <w:szCs w:val="24"/>
          <w:u w:val="single"/>
        </w:rPr>
        <w:t>niche,</w:t>
      </w:r>
      <w:r>
        <w:rPr>
          <w:rFonts w:cstheme="minorHAnsi"/>
          <w:b/>
          <w:sz w:val="24"/>
          <w:szCs w:val="24"/>
          <w:u w:val="single"/>
        </w:rPr>
        <w:t xml:space="preserve"> or crypt owner moves, the Town should be notified</w:t>
      </w:r>
      <w:r w:rsidR="00402459">
        <w:rPr>
          <w:rFonts w:cstheme="minorHAnsi"/>
          <w:b/>
          <w:sz w:val="24"/>
          <w:szCs w:val="24"/>
          <w:u w:val="single"/>
        </w:rPr>
        <w:t xml:space="preserve"> immediately</w:t>
      </w:r>
      <w:r>
        <w:rPr>
          <w:rFonts w:cstheme="minorHAnsi"/>
          <w:b/>
          <w:sz w:val="24"/>
          <w:szCs w:val="24"/>
          <w:u w:val="single"/>
        </w:rPr>
        <w:t xml:space="preserve"> of the new address. </w:t>
      </w:r>
      <w:r>
        <w:rPr>
          <w:rFonts w:cstheme="minorHAnsi"/>
          <w:sz w:val="24"/>
          <w:szCs w:val="24"/>
        </w:rPr>
        <w:t>Notices to grave, niche or crypt owners will be mailed to the last address on file.</w:t>
      </w:r>
    </w:p>
    <w:p w14:paraId="0709D5C7" w14:textId="77777777" w:rsidR="00DE77EF" w:rsidRPr="00DE77EF" w:rsidRDefault="00DE77EF" w:rsidP="00D53942">
      <w:pPr>
        <w:spacing w:after="0"/>
        <w:rPr>
          <w:rFonts w:cstheme="minorHAnsi"/>
          <w:b/>
          <w:sz w:val="24"/>
          <w:szCs w:val="24"/>
        </w:rPr>
      </w:pPr>
    </w:p>
    <w:p w14:paraId="1F5AE19A" w14:textId="77777777" w:rsidR="00C21022" w:rsidRDefault="00DE77EF" w:rsidP="00D53942">
      <w:pPr>
        <w:spacing w:after="0"/>
        <w:rPr>
          <w:rFonts w:cstheme="minorHAnsi"/>
          <w:sz w:val="24"/>
          <w:szCs w:val="24"/>
        </w:rPr>
      </w:pPr>
      <w:r>
        <w:rPr>
          <w:rFonts w:cstheme="minorHAnsi"/>
          <w:sz w:val="24"/>
          <w:szCs w:val="24"/>
        </w:rPr>
        <w:t>All work done on the premises will be performed by Town employees, agents or their subcontractors.</w:t>
      </w:r>
    </w:p>
    <w:p w14:paraId="7C8D8E29" w14:textId="77777777" w:rsidR="00DE77EF" w:rsidRDefault="00DE77EF" w:rsidP="00D53942">
      <w:pPr>
        <w:spacing w:after="0"/>
        <w:rPr>
          <w:rFonts w:cstheme="minorHAnsi"/>
          <w:sz w:val="24"/>
          <w:szCs w:val="24"/>
        </w:rPr>
      </w:pPr>
    </w:p>
    <w:p w14:paraId="5D93A418" w14:textId="77777777" w:rsidR="00DE77EF" w:rsidRDefault="00DE77EF" w:rsidP="00D53942">
      <w:pPr>
        <w:spacing w:after="0"/>
        <w:rPr>
          <w:rFonts w:cstheme="minorHAnsi"/>
          <w:b/>
          <w:sz w:val="24"/>
          <w:szCs w:val="24"/>
          <w:u w:val="single"/>
        </w:rPr>
      </w:pPr>
      <w:r>
        <w:rPr>
          <w:rFonts w:cstheme="minorHAnsi"/>
          <w:b/>
          <w:sz w:val="24"/>
          <w:szCs w:val="24"/>
          <w:u w:val="single"/>
        </w:rPr>
        <w:t>LOTS</w:t>
      </w:r>
    </w:p>
    <w:p w14:paraId="040B0776" w14:textId="77777777" w:rsidR="00DE77EF" w:rsidRDefault="00DE77EF" w:rsidP="00D53942">
      <w:pPr>
        <w:spacing w:after="0"/>
        <w:rPr>
          <w:rFonts w:cstheme="minorHAnsi"/>
          <w:b/>
          <w:sz w:val="24"/>
          <w:szCs w:val="24"/>
          <w:u w:val="single"/>
        </w:rPr>
      </w:pPr>
    </w:p>
    <w:p w14:paraId="3629EC12" w14:textId="5CED8B9B" w:rsidR="00DE77EF" w:rsidRDefault="00DE77EF" w:rsidP="00D53942">
      <w:pPr>
        <w:spacing w:after="0"/>
        <w:rPr>
          <w:rFonts w:cstheme="minorHAnsi"/>
          <w:b/>
          <w:sz w:val="24"/>
          <w:szCs w:val="24"/>
          <w:u w:val="single"/>
        </w:rPr>
      </w:pPr>
      <w:r>
        <w:rPr>
          <w:rFonts w:cstheme="minorHAnsi"/>
          <w:sz w:val="24"/>
          <w:szCs w:val="24"/>
        </w:rPr>
        <w:t>At the Town of Plattsburgh Community Mausoleum</w:t>
      </w:r>
      <w:r w:rsidR="00594A9F" w:rsidRPr="00594A9F">
        <w:rPr>
          <w:rFonts w:cstheme="minorHAnsi"/>
          <w:b/>
          <w:bCs/>
          <w:sz w:val="24"/>
          <w:szCs w:val="24"/>
        </w:rPr>
        <w:t>,</w:t>
      </w:r>
      <w:r>
        <w:rPr>
          <w:rFonts w:cstheme="minorHAnsi"/>
          <w:sz w:val="24"/>
          <w:szCs w:val="24"/>
        </w:rPr>
        <w:t xml:space="preserve"> a purchaser has acquired the perpetual right of interment</w:t>
      </w:r>
      <w:r w:rsidR="00D03E0E">
        <w:rPr>
          <w:rFonts w:cstheme="minorHAnsi"/>
          <w:sz w:val="24"/>
          <w:szCs w:val="24"/>
        </w:rPr>
        <w:t xml:space="preserve">. </w:t>
      </w:r>
      <w:r>
        <w:rPr>
          <w:rFonts w:cstheme="minorHAnsi"/>
          <w:sz w:val="24"/>
          <w:szCs w:val="24"/>
        </w:rPr>
        <w:t>Each interment space was sold with the understanding that only one person will be interred, entombed or inurned in each space</w:t>
      </w:r>
      <w:r w:rsidR="00D03E0E">
        <w:rPr>
          <w:rFonts w:cstheme="minorHAnsi"/>
          <w:sz w:val="24"/>
          <w:szCs w:val="24"/>
        </w:rPr>
        <w:t xml:space="preserve">. </w:t>
      </w:r>
      <w:r>
        <w:rPr>
          <w:rFonts w:cstheme="minorHAnsi"/>
          <w:b/>
          <w:sz w:val="24"/>
          <w:szCs w:val="24"/>
          <w:u w:val="single"/>
        </w:rPr>
        <w:t>Additional rights of interment in an occupied space unless specifically included in the original contract is prohibited</w:t>
      </w:r>
      <w:r w:rsidR="00D03E0E">
        <w:rPr>
          <w:rFonts w:cstheme="minorHAnsi"/>
          <w:b/>
          <w:sz w:val="24"/>
          <w:szCs w:val="24"/>
          <w:u w:val="single"/>
        </w:rPr>
        <w:t xml:space="preserve">. </w:t>
      </w:r>
      <w:r w:rsidR="001A0D34">
        <w:rPr>
          <w:rFonts w:cstheme="minorHAnsi"/>
          <w:b/>
          <w:sz w:val="24"/>
          <w:szCs w:val="24"/>
          <w:u w:val="single"/>
        </w:rPr>
        <w:t xml:space="preserve">No new purchases of lots, crypts, or niches will be allowed. </w:t>
      </w:r>
    </w:p>
    <w:p w14:paraId="01523CD8" w14:textId="77777777" w:rsidR="001A0D34" w:rsidRDefault="001A0D34" w:rsidP="00D53942">
      <w:pPr>
        <w:spacing w:after="0"/>
        <w:rPr>
          <w:rFonts w:cstheme="minorHAnsi"/>
          <w:b/>
          <w:sz w:val="24"/>
          <w:szCs w:val="24"/>
          <w:u w:val="single"/>
        </w:rPr>
      </w:pPr>
    </w:p>
    <w:p w14:paraId="4AF4D6D3" w14:textId="77777777" w:rsidR="001A0D34" w:rsidRDefault="001A0D34" w:rsidP="00D53942">
      <w:pPr>
        <w:spacing w:after="0"/>
        <w:rPr>
          <w:rFonts w:cstheme="minorHAnsi"/>
          <w:sz w:val="24"/>
          <w:szCs w:val="24"/>
        </w:rPr>
      </w:pPr>
      <w:r>
        <w:rPr>
          <w:rFonts w:cstheme="minorHAnsi"/>
          <w:sz w:val="24"/>
          <w:szCs w:val="24"/>
        </w:rPr>
        <w:t>No private sale, transfer, or assignment of any empty lot, crypt, or niche, or a part thereof, will be valid without the consent, in writing, of the Town Clerk</w:t>
      </w:r>
      <w:r w:rsidR="00D03E0E">
        <w:rPr>
          <w:rFonts w:cstheme="minorHAnsi"/>
          <w:sz w:val="24"/>
          <w:szCs w:val="24"/>
        </w:rPr>
        <w:t xml:space="preserve">. </w:t>
      </w:r>
      <w:r>
        <w:rPr>
          <w:rFonts w:cstheme="minorHAnsi"/>
          <w:sz w:val="24"/>
          <w:szCs w:val="24"/>
        </w:rPr>
        <w:t>The record of each sale or transfer will be made on the books of the Cemetery held by the Town Clerk</w:t>
      </w:r>
      <w:r w:rsidR="00D03E0E">
        <w:rPr>
          <w:rFonts w:cstheme="minorHAnsi"/>
          <w:sz w:val="24"/>
          <w:szCs w:val="24"/>
        </w:rPr>
        <w:t xml:space="preserve">. </w:t>
      </w:r>
      <w:r>
        <w:rPr>
          <w:rFonts w:cstheme="minorHAnsi"/>
          <w:sz w:val="24"/>
          <w:szCs w:val="24"/>
        </w:rPr>
        <w:t>No person will be recognized as the owner or part owner of a lot unless his or her name so appears in the original purchase contract or deed of burial lot which is in the records of the Cemetery in the custody of the Town Clerk.</w:t>
      </w:r>
    </w:p>
    <w:p w14:paraId="2DE24AE0" w14:textId="77777777" w:rsidR="001A0D34" w:rsidRDefault="001A0D34" w:rsidP="00D53942">
      <w:pPr>
        <w:spacing w:after="0"/>
        <w:rPr>
          <w:rFonts w:cstheme="minorHAnsi"/>
          <w:sz w:val="24"/>
          <w:szCs w:val="24"/>
        </w:rPr>
      </w:pPr>
    </w:p>
    <w:p w14:paraId="5D5F39BB" w14:textId="77777777" w:rsidR="00D57B80" w:rsidRDefault="00D57B80" w:rsidP="00D53942">
      <w:pPr>
        <w:spacing w:after="0"/>
        <w:rPr>
          <w:rFonts w:cstheme="minorHAnsi"/>
          <w:b/>
          <w:sz w:val="24"/>
          <w:szCs w:val="24"/>
          <w:u w:val="single"/>
        </w:rPr>
      </w:pPr>
    </w:p>
    <w:p w14:paraId="2936AA47" w14:textId="77777777" w:rsidR="00DE77EF" w:rsidRDefault="00774324" w:rsidP="00D53942">
      <w:pPr>
        <w:spacing w:after="0"/>
        <w:rPr>
          <w:rFonts w:cstheme="minorHAnsi"/>
          <w:b/>
          <w:sz w:val="24"/>
          <w:szCs w:val="24"/>
          <w:u w:val="single"/>
        </w:rPr>
      </w:pPr>
      <w:r>
        <w:rPr>
          <w:rFonts w:cstheme="minorHAnsi"/>
          <w:b/>
          <w:sz w:val="24"/>
          <w:szCs w:val="24"/>
          <w:u w:val="single"/>
        </w:rPr>
        <w:t>I</w:t>
      </w:r>
      <w:r w:rsidR="0017451A">
        <w:rPr>
          <w:rFonts w:cstheme="minorHAnsi"/>
          <w:b/>
          <w:sz w:val="24"/>
          <w:szCs w:val="24"/>
          <w:u w:val="single"/>
        </w:rPr>
        <w:t>NTERMENTS</w:t>
      </w:r>
    </w:p>
    <w:p w14:paraId="312F3C7C" w14:textId="77777777" w:rsidR="00774324" w:rsidRDefault="00774324" w:rsidP="00D53942">
      <w:pPr>
        <w:spacing w:after="0"/>
        <w:rPr>
          <w:rFonts w:cstheme="minorHAnsi"/>
          <w:b/>
          <w:sz w:val="24"/>
          <w:szCs w:val="24"/>
          <w:u w:val="single"/>
        </w:rPr>
      </w:pPr>
    </w:p>
    <w:p w14:paraId="7C3040F4" w14:textId="2011A176" w:rsidR="00774324" w:rsidRDefault="00774324" w:rsidP="00D53942">
      <w:pPr>
        <w:spacing w:after="0"/>
        <w:rPr>
          <w:rFonts w:cstheme="minorHAnsi"/>
          <w:sz w:val="24"/>
          <w:szCs w:val="24"/>
        </w:rPr>
      </w:pPr>
      <w:r>
        <w:rPr>
          <w:rFonts w:cstheme="minorHAnsi"/>
          <w:sz w:val="24"/>
          <w:szCs w:val="24"/>
        </w:rPr>
        <w:t>All persons to be entombed in a community mausoleum crypt must</w:t>
      </w:r>
      <w:r w:rsidR="00F51AB6">
        <w:rPr>
          <w:rFonts w:cstheme="minorHAnsi"/>
          <w:sz w:val="24"/>
          <w:szCs w:val="24"/>
        </w:rPr>
        <w:t xml:space="preserve"> b</w:t>
      </w:r>
      <w:r>
        <w:rPr>
          <w:rFonts w:cstheme="minorHAnsi"/>
          <w:sz w:val="24"/>
          <w:szCs w:val="24"/>
        </w:rPr>
        <w:t>e properly</w:t>
      </w:r>
      <w:r w:rsidR="00F51AB6">
        <w:rPr>
          <w:rFonts w:cstheme="minorHAnsi"/>
          <w:sz w:val="24"/>
          <w:szCs w:val="24"/>
        </w:rPr>
        <w:t xml:space="preserve"> </w:t>
      </w:r>
      <w:r>
        <w:rPr>
          <w:rFonts w:cstheme="minorHAnsi"/>
          <w:sz w:val="24"/>
          <w:szCs w:val="24"/>
        </w:rPr>
        <w:t>embalmed</w:t>
      </w:r>
      <w:r w:rsidR="00D03E0E">
        <w:rPr>
          <w:rFonts w:cstheme="minorHAnsi"/>
          <w:sz w:val="24"/>
          <w:szCs w:val="24"/>
        </w:rPr>
        <w:t xml:space="preserve">. </w:t>
      </w:r>
      <w:r>
        <w:rPr>
          <w:rFonts w:cstheme="minorHAnsi"/>
          <w:sz w:val="24"/>
          <w:szCs w:val="24"/>
        </w:rPr>
        <w:t>Caskets must be properly sealed, not b</w:t>
      </w:r>
      <w:r w:rsidR="005023DB">
        <w:rPr>
          <w:rFonts w:cstheme="minorHAnsi"/>
          <w:sz w:val="24"/>
          <w:szCs w:val="24"/>
        </w:rPr>
        <w:t>e</w:t>
      </w:r>
      <w:r>
        <w:rPr>
          <w:rFonts w:cstheme="minorHAnsi"/>
          <w:sz w:val="24"/>
          <w:szCs w:val="24"/>
        </w:rPr>
        <w:t xml:space="preserve"> greater than 31 inches wide</w:t>
      </w:r>
      <w:r w:rsidR="00594A9F" w:rsidRPr="00594A9F">
        <w:rPr>
          <w:rFonts w:cstheme="minorHAnsi"/>
          <w:b/>
          <w:bCs/>
          <w:sz w:val="24"/>
          <w:szCs w:val="24"/>
        </w:rPr>
        <w:t>,</w:t>
      </w:r>
      <w:r>
        <w:rPr>
          <w:rFonts w:cstheme="minorHAnsi"/>
          <w:sz w:val="24"/>
          <w:szCs w:val="24"/>
        </w:rPr>
        <w:t xml:space="preserve"> 25 inches high, and 7 feet 3 inches long.</w:t>
      </w:r>
    </w:p>
    <w:p w14:paraId="6238BDA9" w14:textId="77777777" w:rsidR="00774324" w:rsidRDefault="00774324" w:rsidP="00D53942">
      <w:pPr>
        <w:spacing w:after="0"/>
        <w:rPr>
          <w:rFonts w:cstheme="minorHAnsi"/>
          <w:sz w:val="24"/>
          <w:szCs w:val="24"/>
        </w:rPr>
      </w:pPr>
    </w:p>
    <w:p w14:paraId="35D0E153" w14:textId="77777777" w:rsidR="00774324" w:rsidRDefault="00774324" w:rsidP="00D53942">
      <w:pPr>
        <w:spacing w:after="0"/>
        <w:rPr>
          <w:rFonts w:cstheme="minorHAnsi"/>
          <w:sz w:val="24"/>
          <w:szCs w:val="24"/>
        </w:rPr>
      </w:pPr>
      <w:r>
        <w:rPr>
          <w:rFonts w:cstheme="minorHAnsi"/>
          <w:sz w:val="24"/>
          <w:szCs w:val="24"/>
        </w:rPr>
        <w:t>No entombment or interment will be permi</w:t>
      </w:r>
      <w:r w:rsidR="00F51AB6">
        <w:rPr>
          <w:rFonts w:cstheme="minorHAnsi"/>
          <w:sz w:val="24"/>
          <w:szCs w:val="24"/>
        </w:rPr>
        <w:t>t</w:t>
      </w:r>
      <w:r>
        <w:rPr>
          <w:rFonts w:cstheme="minorHAnsi"/>
          <w:sz w:val="24"/>
          <w:szCs w:val="24"/>
        </w:rPr>
        <w:t>ted unless the space to be used has been paid for in full under the original contract</w:t>
      </w:r>
      <w:r w:rsidR="00D03E0E">
        <w:rPr>
          <w:rFonts w:cstheme="minorHAnsi"/>
          <w:sz w:val="24"/>
          <w:szCs w:val="24"/>
        </w:rPr>
        <w:t xml:space="preserve">. </w:t>
      </w:r>
      <w:r>
        <w:rPr>
          <w:rFonts w:cstheme="minorHAnsi"/>
          <w:sz w:val="24"/>
          <w:szCs w:val="24"/>
        </w:rPr>
        <w:t xml:space="preserve">Any remaining </w:t>
      </w:r>
      <w:r w:rsidR="00081FA8">
        <w:rPr>
          <w:rFonts w:cstheme="minorHAnsi"/>
          <w:sz w:val="24"/>
          <w:szCs w:val="24"/>
        </w:rPr>
        <w:t>b</w:t>
      </w:r>
      <w:r>
        <w:rPr>
          <w:rFonts w:cstheme="minorHAnsi"/>
          <w:sz w:val="24"/>
          <w:szCs w:val="24"/>
        </w:rPr>
        <w:t xml:space="preserve">alance that is owed must </w:t>
      </w:r>
      <w:r w:rsidR="00081FA8">
        <w:rPr>
          <w:rFonts w:cstheme="minorHAnsi"/>
          <w:sz w:val="24"/>
          <w:szCs w:val="24"/>
        </w:rPr>
        <w:t>b</w:t>
      </w:r>
      <w:r>
        <w:rPr>
          <w:rFonts w:cstheme="minorHAnsi"/>
          <w:sz w:val="24"/>
          <w:szCs w:val="24"/>
        </w:rPr>
        <w:t>e paid for in full prior to interment.</w:t>
      </w:r>
    </w:p>
    <w:p w14:paraId="2960FA55" w14:textId="77777777" w:rsidR="00A30DBF" w:rsidRDefault="00A30DBF" w:rsidP="00D53942">
      <w:pPr>
        <w:spacing w:after="0"/>
        <w:rPr>
          <w:rFonts w:cstheme="minorHAnsi"/>
          <w:sz w:val="24"/>
          <w:szCs w:val="24"/>
        </w:rPr>
      </w:pPr>
    </w:p>
    <w:p w14:paraId="087045CE" w14:textId="5F6BF1C6" w:rsidR="00A30DBF" w:rsidRDefault="00A30DBF" w:rsidP="00D53942">
      <w:pPr>
        <w:spacing w:after="0"/>
        <w:rPr>
          <w:rFonts w:cstheme="minorHAnsi"/>
          <w:sz w:val="24"/>
          <w:szCs w:val="24"/>
        </w:rPr>
      </w:pPr>
      <w:r>
        <w:rPr>
          <w:rFonts w:cstheme="minorHAnsi"/>
          <w:sz w:val="24"/>
          <w:szCs w:val="24"/>
        </w:rPr>
        <w:t>Graves, crypts and niches will be opened and sealed only by</w:t>
      </w:r>
      <w:r w:rsidR="00081FA8">
        <w:rPr>
          <w:rFonts w:cstheme="minorHAnsi"/>
          <w:sz w:val="24"/>
          <w:szCs w:val="24"/>
        </w:rPr>
        <w:t xml:space="preserve"> </w:t>
      </w:r>
      <w:r>
        <w:rPr>
          <w:rFonts w:cstheme="minorHAnsi"/>
          <w:sz w:val="24"/>
          <w:szCs w:val="24"/>
        </w:rPr>
        <w:t>the employees or agents of the Town</w:t>
      </w:r>
      <w:r w:rsidR="00D03E0E">
        <w:rPr>
          <w:rFonts w:cstheme="minorHAnsi"/>
          <w:sz w:val="24"/>
          <w:szCs w:val="24"/>
        </w:rPr>
        <w:t xml:space="preserve">. </w:t>
      </w:r>
      <w:r>
        <w:rPr>
          <w:rFonts w:cstheme="minorHAnsi"/>
          <w:sz w:val="24"/>
          <w:szCs w:val="24"/>
        </w:rPr>
        <w:t>All entombments will be done privately</w:t>
      </w:r>
      <w:r w:rsidR="00594A9F" w:rsidRPr="00594A9F">
        <w:rPr>
          <w:rFonts w:cstheme="minorHAnsi"/>
          <w:b/>
          <w:bCs/>
          <w:sz w:val="24"/>
          <w:szCs w:val="24"/>
        </w:rPr>
        <w:t>,</w:t>
      </w:r>
      <w:r>
        <w:rPr>
          <w:rFonts w:cstheme="minorHAnsi"/>
          <w:sz w:val="24"/>
          <w:szCs w:val="24"/>
        </w:rPr>
        <w:t xml:space="preserve"> except with the approval of the Town.</w:t>
      </w:r>
    </w:p>
    <w:p w14:paraId="5632A8C8" w14:textId="77777777" w:rsidR="00A30DBF" w:rsidRDefault="00A30DBF" w:rsidP="00D53942">
      <w:pPr>
        <w:spacing w:after="0"/>
        <w:rPr>
          <w:rFonts w:cstheme="minorHAnsi"/>
          <w:sz w:val="24"/>
          <w:szCs w:val="24"/>
        </w:rPr>
      </w:pPr>
    </w:p>
    <w:p w14:paraId="7081DC4A" w14:textId="2096C7F4" w:rsidR="007E4660" w:rsidRPr="007E4660" w:rsidRDefault="00A30DBF" w:rsidP="007E4660">
      <w:pPr>
        <w:spacing w:after="0"/>
        <w:rPr>
          <w:rFonts w:cstheme="minorHAnsi"/>
          <w:b/>
          <w:sz w:val="24"/>
          <w:szCs w:val="24"/>
        </w:rPr>
      </w:pPr>
      <w:r w:rsidRPr="0052117B">
        <w:rPr>
          <w:rFonts w:cstheme="minorHAnsi"/>
          <w:b/>
          <w:bCs/>
          <w:sz w:val="24"/>
          <w:szCs w:val="24"/>
        </w:rPr>
        <w:t>All inscriptions on the faces of crypts and niches</w:t>
      </w:r>
      <w:r w:rsidRPr="0052117B">
        <w:rPr>
          <w:rFonts w:cstheme="minorHAnsi"/>
          <w:sz w:val="24"/>
          <w:szCs w:val="24"/>
        </w:rPr>
        <w:t xml:space="preserve"> </w:t>
      </w:r>
      <w:r w:rsidRPr="00151495">
        <w:rPr>
          <w:rFonts w:cstheme="minorHAnsi"/>
          <w:sz w:val="24"/>
          <w:szCs w:val="24"/>
        </w:rPr>
        <w:t>must be done by the Cemetery and</w:t>
      </w:r>
      <w:r w:rsidRPr="0052117B">
        <w:rPr>
          <w:rFonts w:cstheme="minorHAnsi"/>
          <w:sz w:val="24"/>
          <w:szCs w:val="24"/>
        </w:rPr>
        <w:t xml:space="preserve"> must be paid in full prior to placement</w:t>
      </w:r>
      <w:r w:rsidR="00D03E0E">
        <w:rPr>
          <w:rFonts w:cstheme="minorHAnsi"/>
          <w:sz w:val="24"/>
          <w:szCs w:val="24"/>
        </w:rPr>
        <w:t xml:space="preserve">. </w:t>
      </w:r>
      <w:r>
        <w:rPr>
          <w:rFonts w:cstheme="minorHAnsi"/>
          <w:sz w:val="24"/>
          <w:szCs w:val="24"/>
        </w:rPr>
        <w:t xml:space="preserve">Inscriptions are limited to the person’s name </w:t>
      </w:r>
      <w:r w:rsidR="00081FA8">
        <w:rPr>
          <w:rFonts w:cstheme="minorHAnsi"/>
          <w:sz w:val="24"/>
          <w:szCs w:val="24"/>
        </w:rPr>
        <w:t>and years of birth and death</w:t>
      </w:r>
      <w:r w:rsidR="00D03E0E">
        <w:rPr>
          <w:rFonts w:cstheme="minorHAnsi"/>
          <w:sz w:val="24"/>
          <w:szCs w:val="24"/>
        </w:rPr>
        <w:t xml:space="preserve">. </w:t>
      </w:r>
      <w:r w:rsidR="00081FA8">
        <w:rPr>
          <w:rFonts w:cstheme="minorHAnsi"/>
          <w:sz w:val="24"/>
          <w:szCs w:val="24"/>
        </w:rPr>
        <w:t>Th</w:t>
      </w:r>
      <w:r>
        <w:rPr>
          <w:rFonts w:cstheme="minorHAnsi"/>
          <w:sz w:val="24"/>
          <w:szCs w:val="24"/>
        </w:rPr>
        <w:t>e number of inscriptions permitted on a crypt is limited to the number of full body internments that the crypt was originally designed to accommodate</w:t>
      </w:r>
      <w:r w:rsidR="00D03E0E">
        <w:rPr>
          <w:rFonts w:cstheme="minorHAnsi"/>
          <w:sz w:val="24"/>
          <w:szCs w:val="24"/>
        </w:rPr>
        <w:t>.</w:t>
      </w:r>
      <w:r w:rsidR="007E4660">
        <w:rPr>
          <w:rFonts w:cstheme="minorHAnsi"/>
          <w:sz w:val="24"/>
          <w:szCs w:val="24"/>
        </w:rPr>
        <w:t xml:space="preserve"> </w:t>
      </w:r>
      <w:r w:rsidR="007E4660" w:rsidRPr="007E4660">
        <w:rPr>
          <w:rFonts w:cstheme="minorHAnsi"/>
          <w:sz w:val="24"/>
          <w:szCs w:val="24"/>
        </w:rPr>
        <w:t xml:space="preserve">The only allowable adhesive tape for the hanging of tributes is removable tape (such as Command™ type), because it is removable and leaves no residue. </w:t>
      </w:r>
      <w:r w:rsidR="007E4660">
        <w:rPr>
          <w:rFonts w:cstheme="minorHAnsi"/>
          <w:b/>
          <w:sz w:val="24"/>
          <w:szCs w:val="24"/>
        </w:rPr>
        <w:t>No other type of</w:t>
      </w:r>
      <w:r w:rsidR="007E4660" w:rsidRPr="007E4660">
        <w:rPr>
          <w:rFonts w:cstheme="minorHAnsi"/>
          <w:b/>
          <w:sz w:val="24"/>
          <w:szCs w:val="24"/>
        </w:rPr>
        <w:t xml:space="preserve"> adhesive tape is allowed. </w:t>
      </w:r>
    </w:p>
    <w:p w14:paraId="40ED08B4" w14:textId="77777777" w:rsidR="00A30DBF" w:rsidRDefault="00A30DBF" w:rsidP="00D53942">
      <w:pPr>
        <w:spacing w:after="0"/>
        <w:rPr>
          <w:rFonts w:cstheme="minorHAnsi"/>
          <w:sz w:val="24"/>
          <w:szCs w:val="24"/>
        </w:rPr>
      </w:pPr>
      <w:r>
        <w:rPr>
          <w:rFonts w:cstheme="minorHAnsi"/>
          <w:sz w:val="24"/>
          <w:szCs w:val="24"/>
        </w:rPr>
        <w:t xml:space="preserve">Nothing else can be attached, </w:t>
      </w:r>
      <w:r w:rsidR="00D03E0E">
        <w:rPr>
          <w:rFonts w:cstheme="minorHAnsi"/>
          <w:sz w:val="24"/>
          <w:szCs w:val="24"/>
        </w:rPr>
        <w:t>taped,</w:t>
      </w:r>
      <w:r>
        <w:rPr>
          <w:rFonts w:cstheme="minorHAnsi"/>
          <w:sz w:val="24"/>
          <w:szCs w:val="24"/>
        </w:rPr>
        <w:t xml:space="preserve"> or applied to the crypt fronts</w:t>
      </w:r>
      <w:r w:rsidR="00D03E0E">
        <w:rPr>
          <w:rFonts w:cstheme="minorHAnsi"/>
          <w:sz w:val="24"/>
          <w:szCs w:val="24"/>
        </w:rPr>
        <w:t xml:space="preserve">. </w:t>
      </w:r>
      <w:r>
        <w:rPr>
          <w:rFonts w:cstheme="minorHAnsi"/>
          <w:sz w:val="24"/>
          <w:szCs w:val="24"/>
        </w:rPr>
        <w:t xml:space="preserve">Any such items will be removed without notice. </w:t>
      </w:r>
    </w:p>
    <w:p w14:paraId="6073CB1D" w14:textId="77777777" w:rsidR="00A30DBF" w:rsidRDefault="00A30DBF" w:rsidP="00D53942">
      <w:pPr>
        <w:spacing w:after="0"/>
        <w:rPr>
          <w:rFonts w:cstheme="minorHAnsi"/>
          <w:sz w:val="24"/>
          <w:szCs w:val="24"/>
        </w:rPr>
      </w:pPr>
    </w:p>
    <w:p w14:paraId="5543FCB0" w14:textId="5DE9F0A5" w:rsidR="00A30DBF" w:rsidRDefault="00A30DBF" w:rsidP="00D53942">
      <w:pPr>
        <w:spacing w:after="0"/>
        <w:rPr>
          <w:rFonts w:cstheme="minorHAnsi"/>
          <w:sz w:val="24"/>
          <w:szCs w:val="24"/>
        </w:rPr>
      </w:pPr>
      <w:r>
        <w:rPr>
          <w:rFonts w:cstheme="minorHAnsi"/>
          <w:sz w:val="24"/>
          <w:szCs w:val="24"/>
        </w:rPr>
        <w:t>The Cemetery requires a notice of interment of at least twelve working hours</w:t>
      </w:r>
      <w:r w:rsidR="00D03E0E">
        <w:rPr>
          <w:rFonts w:cstheme="minorHAnsi"/>
          <w:sz w:val="24"/>
          <w:szCs w:val="24"/>
        </w:rPr>
        <w:t xml:space="preserve">. </w:t>
      </w:r>
      <w:r>
        <w:rPr>
          <w:rFonts w:cstheme="minorHAnsi"/>
          <w:sz w:val="24"/>
          <w:szCs w:val="24"/>
        </w:rPr>
        <w:t xml:space="preserve">All interments must be ordered in advance by a </w:t>
      </w:r>
      <w:r w:rsidR="00151495">
        <w:rPr>
          <w:rFonts w:cstheme="minorHAnsi"/>
          <w:sz w:val="24"/>
          <w:szCs w:val="24"/>
        </w:rPr>
        <w:t xml:space="preserve">licensed </w:t>
      </w:r>
      <w:r>
        <w:rPr>
          <w:rFonts w:cstheme="minorHAnsi"/>
          <w:sz w:val="24"/>
          <w:szCs w:val="24"/>
        </w:rPr>
        <w:t>funeral director</w:t>
      </w:r>
      <w:r w:rsidR="00D03E0E">
        <w:rPr>
          <w:rFonts w:cstheme="minorHAnsi"/>
          <w:sz w:val="24"/>
          <w:szCs w:val="24"/>
        </w:rPr>
        <w:t xml:space="preserve">. </w:t>
      </w:r>
      <w:r>
        <w:rPr>
          <w:rFonts w:cstheme="minorHAnsi"/>
          <w:sz w:val="24"/>
          <w:szCs w:val="24"/>
        </w:rPr>
        <w:t>If there is any question regarding the</w:t>
      </w:r>
      <w:r w:rsidR="00B766EB">
        <w:rPr>
          <w:rFonts w:cstheme="minorHAnsi"/>
          <w:sz w:val="24"/>
          <w:szCs w:val="24"/>
        </w:rPr>
        <w:t xml:space="preserve"> </w:t>
      </w:r>
      <w:r>
        <w:rPr>
          <w:rFonts w:cstheme="minorHAnsi"/>
          <w:sz w:val="24"/>
          <w:szCs w:val="24"/>
        </w:rPr>
        <w:t xml:space="preserve">location of the interment it is </w:t>
      </w:r>
      <w:r w:rsidR="00081FA8">
        <w:rPr>
          <w:rFonts w:cstheme="minorHAnsi"/>
          <w:sz w:val="24"/>
          <w:szCs w:val="24"/>
        </w:rPr>
        <w:t>recommended that the lot or cryp</w:t>
      </w:r>
      <w:r>
        <w:rPr>
          <w:rFonts w:cstheme="minorHAnsi"/>
          <w:sz w:val="24"/>
          <w:szCs w:val="24"/>
        </w:rPr>
        <w:t>t owner visit the lot or crypt together with a representative of the Cemetery.</w:t>
      </w:r>
    </w:p>
    <w:p w14:paraId="2C41CE05" w14:textId="77777777" w:rsidR="00A30DBF" w:rsidRDefault="00A30DBF" w:rsidP="00D53942">
      <w:pPr>
        <w:spacing w:after="0"/>
        <w:rPr>
          <w:rFonts w:cstheme="minorHAnsi"/>
          <w:sz w:val="24"/>
          <w:szCs w:val="24"/>
        </w:rPr>
      </w:pPr>
    </w:p>
    <w:p w14:paraId="738966BC" w14:textId="77777777" w:rsidR="00C103DB" w:rsidRDefault="00A30DBF" w:rsidP="00B766EB">
      <w:pPr>
        <w:spacing w:after="0"/>
        <w:rPr>
          <w:rFonts w:cstheme="minorHAnsi"/>
          <w:sz w:val="24"/>
          <w:szCs w:val="24"/>
        </w:rPr>
      </w:pPr>
      <w:r>
        <w:rPr>
          <w:rFonts w:cstheme="minorHAnsi"/>
          <w:sz w:val="24"/>
          <w:szCs w:val="24"/>
        </w:rPr>
        <w:t xml:space="preserve">A proper burial transit permit and all other appropriate documents must accompany the remains </w:t>
      </w:r>
      <w:r w:rsidR="00B766EB">
        <w:rPr>
          <w:rFonts w:cstheme="minorHAnsi"/>
          <w:sz w:val="24"/>
          <w:szCs w:val="24"/>
        </w:rPr>
        <w:t>before an interment can be made</w:t>
      </w:r>
      <w:r w:rsidR="00D03E0E">
        <w:rPr>
          <w:rFonts w:cstheme="minorHAnsi"/>
          <w:sz w:val="24"/>
          <w:szCs w:val="24"/>
        </w:rPr>
        <w:t xml:space="preserve">. </w:t>
      </w:r>
      <w:r w:rsidR="00B766EB">
        <w:rPr>
          <w:rFonts w:cstheme="minorHAnsi"/>
          <w:sz w:val="24"/>
          <w:szCs w:val="24"/>
        </w:rPr>
        <w:t>For interments a Certificate of Cremation is required from the crematory used, and in some cases certification of the legal right to control</w:t>
      </w:r>
    </w:p>
    <w:p w14:paraId="79374117" w14:textId="77777777" w:rsidR="00B766EB" w:rsidRDefault="00B766EB" w:rsidP="00B766EB">
      <w:pPr>
        <w:spacing w:after="0"/>
        <w:rPr>
          <w:rFonts w:cstheme="minorHAnsi"/>
          <w:sz w:val="24"/>
          <w:szCs w:val="24"/>
        </w:rPr>
      </w:pPr>
      <w:r>
        <w:rPr>
          <w:rFonts w:cstheme="minorHAnsi"/>
          <w:sz w:val="24"/>
          <w:szCs w:val="24"/>
        </w:rPr>
        <w:t>The disposition of the deceased can be required before an interment can take place.</w:t>
      </w:r>
    </w:p>
    <w:p w14:paraId="57C906DD" w14:textId="77777777" w:rsidR="00B766EB" w:rsidRDefault="00B766EB" w:rsidP="00B766EB">
      <w:pPr>
        <w:spacing w:after="0"/>
        <w:rPr>
          <w:rFonts w:cstheme="minorHAnsi"/>
          <w:sz w:val="24"/>
          <w:szCs w:val="24"/>
        </w:rPr>
      </w:pPr>
    </w:p>
    <w:p w14:paraId="561941B2" w14:textId="3C924C5F" w:rsidR="00D32816" w:rsidRPr="00151495" w:rsidRDefault="00B766EB" w:rsidP="00B766EB">
      <w:pPr>
        <w:spacing w:after="0"/>
        <w:rPr>
          <w:rFonts w:cstheme="minorHAnsi"/>
          <w:b/>
          <w:sz w:val="24"/>
          <w:szCs w:val="24"/>
          <w:u w:val="single"/>
        </w:rPr>
      </w:pPr>
      <w:r>
        <w:rPr>
          <w:rFonts w:cstheme="minorHAnsi"/>
          <w:sz w:val="24"/>
          <w:szCs w:val="24"/>
        </w:rPr>
        <w:t xml:space="preserve">No lot owner shall allow an </w:t>
      </w:r>
      <w:r w:rsidR="00151495">
        <w:rPr>
          <w:rFonts w:cstheme="minorHAnsi"/>
          <w:sz w:val="24"/>
          <w:szCs w:val="24"/>
        </w:rPr>
        <w:t>interment</w:t>
      </w:r>
      <w:r>
        <w:rPr>
          <w:rFonts w:cstheme="minorHAnsi"/>
          <w:sz w:val="24"/>
          <w:szCs w:val="24"/>
        </w:rPr>
        <w:t xml:space="preserve"> to be made upon their lot e</w:t>
      </w:r>
      <w:r w:rsidR="00D32816">
        <w:rPr>
          <w:rFonts w:cstheme="minorHAnsi"/>
          <w:sz w:val="24"/>
          <w:szCs w:val="24"/>
        </w:rPr>
        <w:t>xc</w:t>
      </w:r>
      <w:r>
        <w:rPr>
          <w:rFonts w:cstheme="minorHAnsi"/>
          <w:sz w:val="24"/>
          <w:szCs w:val="24"/>
        </w:rPr>
        <w:t>ept by</w:t>
      </w:r>
      <w:r w:rsidR="00D32816">
        <w:rPr>
          <w:rFonts w:cstheme="minorHAnsi"/>
          <w:sz w:val="24"/>
          <w:szCs w:val="24"/>
        </w:rPr>
        <w:t xml:space="preserve"> </w:t>
      </w:r>
      <w:r>
        <w:rPr>
          <w:rFonts w:cstheme="minorHAnsi"/>
          <w:sz w:val="24"/>
          <w:szCs w:val="24"/>
        </w:rPr>
        <w:t>direct arrangemen</w:t>
      </w:r>
      <w:r w:rsidR="00D32816">
        <w:rPr>
          <w:rFonts w:cstheme="minorHAnsi"/>
          <w:sz w:val="24"/>
          <w:szCs w:val="24"/>
        </w:rPr>
        <w:t>t</w:t>
      </w:r>
      <w:r w:rsidR="005A2336">
        <w:rPr>
          <w:rFonts w:cstheme="minorHAnsi"/>
          <w:sz w:val="24"/>
          <w:szCs w:val="24"/>
        </w:rPr>
        <w:t xml:space="preserve"> </w:t>
      </w:r>
      <w:r w:rsidR="00DE1028">
        <w:rPr>
          <w:rFonts w:cstheme="minorHAnsi"/>
          <w:sz w:val="24"/>
          <w:szCs w:val="24"/>
        </w:rPr>
        <w:t>w</w:t>
      </w:r>
      <w:r w:rsidR="00D32816">
        <w:rPr>
          <w:rFonts w:cstheme="minorHAnsi"/>
          <w:sz w:val="24"/>
          <w:szCs w:val="24"/>
        </w:rPr>
        <w:t>ith the Town or it</w:t>
      </w:r>
      <w:r w:rsidR="00151495">
        <w:rPr>
          <w:rFonts w:cstheme="minorHAnsi"/>
          <w:sz w:val="24"/>
          <w:szCs w:val="24"/>
        </w:rPr>
        <w:t>’</w:t>
      </w:r>
      <w:r w:rsidR="00D32816">
        <w:rPr>
          <w:rFonts w:cstheme="minorHAnsi"/>
          <w:sz w:val="24"/>
          <w:szCs w:val="24"/>
        </w:rPr>
        <w:t>s Agent</w:t>
      </w:r>
      <w:r w:rsidR="00D03E0E" w:rsidRPr="00151495">
        <w:rPr>
          <w:rFonts w:cstheme="minorHAnsi"/>
          <w:sz w:val="24"/>
          <w:szCs w:val="24"/>
        </w:rPr>
        <w:t xml:space="preserve">. </w:t>
      </w:r>
      <w:r w:rsidR="00FC2800" w:rsidRPr="00151495">
        <w:rPr>
          <w:rFonts w:cstheme="minorHAnsi"/>
          <w:sz w:val="24"/>
          <w:szCs w:val="24"/>
        </w:rPr>
        <w:t>T</w:t>
      </w:r>
      <w:r w:rsidR="00151495">
        <w:rPr>
          <w:rFonts w:cstheme="minorHAnsi"/>
          <w:sz w:val="24"/>
          <w:szCs w:val="24"/>
        </w:rPr>
        <w:t>he fee</w:t>
      </w:r>
      <w:r w:rsidR="00D32816" w:rsidRPr="00151495">
        <w:rPr>
          <w:rFonts w:cstheme="minorHAnsi"/>
          <w:sz w:val="24"/>
          <w:szCs w:val="24"/>
        </w:rPr>
        <w:t xml:space="preserve"> </w:t>
      </w:r>
      <w:r w:rsidR="0052117B" w:rsidRPr="00151495">
        <w:rPr>
          <w:rFonts w:cstheme="minorHAnsi"/>
          <w:sz w:val="24"/>
          <w:szCs w:val="24"/>
        </w:rPr>
        <w:t xml:space="preserve">for </w:t>
      </w:r>
      <w:r w:rsidR="00D32816" w:rsidRPr="00151495">
        <w:rPr>
          <w:rFonts w:cstheme="minorHAnsi"/>
          <w:sz w:val="24"/>
          <w:szCs w:val="24"/>
        </w:rPr>
        <w:t>the</w:t>
      </w:r>
      <w:r w:rsidR="00151495">
        <w:rPr>
          <w:rFonts w:cstheme="minorHAnsi"/>
          <w:sz w:val="24"/>
          <w:szCs w:val="24"/>
        </w:rPr>
        <w:t xml:space="preserve"> opening</w:t>
      </w:r>
      <w:ins w:id="1" w:author="Kathryn Kalluche" w:date="2022-02-11T11:44:00Z">
        <w:r w:rsidR="00023F48" w:rsidRPr="00151495">
          <w:rPr>
            <w:rFonts w:cstheme="minorHAnsi"/>
            <w:sz w:val="24"/>
            <w:szCs w:val="24"/>
          </w:rPr>
          <w:t>opening</w:t>
        </w:r>
      </w:ins>
      <w:r w:rsidR="00333414" w:rsidRPr="00151495">
        <w:rPr>
          <w:rFonts w:cstheme="minorHAnsi"/>
          <w:sz w:val="24"/>
          <w:szCs w:val="24"/>
        </w:rPr>
        <w:t>/</w:t>
      </w:r>
      <w:r w:rsidR="00151495">
        <w:rPr>
          <w:rFonts w:cstheme="minorHAnsi"/>
          <w:sz w:val="24"/>
          <w:szCs w:val="24"/>
        </w:rPr>
        <w:t>closing of</w:t>
      </w:r>
      <w:ins w:id="2" w:author="Kathryn Kalluche" w:date="2022-02-11T11:44:00Z">
        <w:r w:rsidR="00023F48" w:rsidRPr="00151495">
          <w:rPr>
            <w:rFonts w:cstheme="minorHAnsi"/>
            <w:sz w:val="24"/>
            <w:szCs w:val="24"/>
          </w:rPr>
          <w:t>closing of</w:t>
        </w:r>
      </w:ins>
      <w:r w:rsidR="00FC2800" w:rsidRPr="00151495">
        <w:rPr>
          <w:rFonts w:cstheme="minorHAnsi"/>
          <w:sz w:val="24"/>
          <w:szCs w:val="24"/>
        </w:rPr>
        <w:t xml:space="preserve"> a crypt or niche along with</w:t>
      </w:r>
      <w:r w:rsidR="00FE3CCF">
        <w:rPr>
          <w:rFonts w:cstheme="minorHAnsi"/>
          <w:sz w:val="24"/>
          <w:szCs w:val="24"/>
        </w:rPr>
        <w:t xml:space="preserve"> any </w:t>
      </w:r>
      <w:r w:rsidR="00151495">
        <w:rPr>
          <w:rFonts w:cstheme="minorHAnsi"/>
          <w:sz w:val="24"/>
          <w:szCs w:val="24"/>
        </w:rPr>
        <w:t>other</w:t>
      </w:r>
      <w:ins w:id="3" w:author="Kathryn Kalluche" w:date="2022-02-11T11:45:00Z">
        <w:r w:rsidR="00023F48" w:rsidRPr="00151495">
          <w:rPr>
            <w:rFonts w:cstheme="minorHAnsi"/>
            <w:sz w:val="24"/>
            <w:szCs w:val="24"/>
          </w:rPr>
          <w:t xml:space="preserve">ny </w:t>
        </w:r>
        <w:r w:rsidR="00023F48" w:rsidRPr="00151495">
          <w:rPr>
            <w:rFonts w:cstheme="minorHAnsi"/>
            <w:strike/>
            <w:sz w:val="24"/>
            <w:szCs w:val="24"/>
          </w:rPr>
          <w:t>addit</w:t>
        </w:r>
      </w:ins>
      <w:r w:rsidR="0052117B" w:rsidRPr="00151495">
        <w:rPr>
          <w:rFonts w:cstheme="minorHAnsi"/>
          <w:sz w:val="24"/>
          <w:szCs w:val="24"/>
        </w:rPr>
        <w:t xml:space="preserve"> required</w:t>
      </w:r>
      <w:r w:rsidR="00151495">
        <w:rPr>
          <w:rFonts w:cstheme="minorHAnsi"/>
          <w:sz w:val="24"/>
          <w:szCs w:val="24"/>
        </w:rPr>
        <w:t xml:space="preserve"> services is an additional cost. The current Schedule of Fees for services that are</w:t>
      </w:r>
      <w:r w:rsidR="00FE3CCF">
        <w:rPr>
          <w:rFonts w:cstheme="minorHAnsi"/>
          <w:sz w:val="24"/>
          <w:szCs w:val="24"/>
        </w:rPr>
        <w:t xml:space="preserve"> </w:t>
      </w:r>
      <w:r w:rsidR="00151495">
        <w:rPr>
          <w:rFonts w:cstheme="minorHAnsi"/>
          <w:sz w:val="24"/>
          <w:szCs w:val="24"/>
        </w:rPr>
        <w:t>availabl</w:t>
      </w:r>
      <w:r w:rsidR="00FE3CCF">
        <w:rPr>
          <w:rFonts w:cstheme="minorHAnsi"/>
          <w:sz w:val="24"/>
          <w:szCs w:val="24"/>
        </w:rPr>
        <w:t>e</w:t>
      </w:r>
      <w:ins w:id="4" w:author="Kathryn Kalluche" w:date="2022-02-11T11:45:00Z">
        <w:r w:rsidR="00023F48" w:rsidRPr="00151495">
          <w:rPr>
            <w:rFonts w:cstheme="minorHAnsi"/>
            <w:sz w:val="24"/>
            <w:szCs w:val="24"/>
          </w:rPr>
          <w:t>services</w:t>
        </w:r>
      </w:ins>
      <w:r w:rsidR="008D66AF" w:rsidRPr="00151495">
        <w:rPr>
          <w:rFonts w:cstheme="minorHAnsi"/>
          <w:sz w:val="24"/>
          <w:szCs w:val="24"/>
        </w:rPr>
        <w:t xml:space="preserve"> is</w:t>
      </w:r>
      <w:r w:rsidR="00FE3CCF">
        <w:rPr>
          <w:rFonts w:cstheme="minorHAnsi"/>
          <w:sz w:val="24"/>
          <w:szCs w:val="24"/>
        </w:rPr>
        <w:t xml:space="preserve"> posted at the Town Clerk’s office and is subject to change without notice based on current costs to perform such services.</w:t>
      </w:r>
      <w:r w:rsidR="009610D0" w:rsidRPr="00151495">
        <w:rPr>
          <w:rFonts w:cstheme="minorHAnsi"/>
          <w:sz w:val="24"/>
          <w:szCs w:val="24"/>
        </w:rPr>
        <w:t xml:space="preserve"> (</w:t>
      </w:r>
      <w:r w:rsidR="00FE3CCF">
        <w:rPr>
          <w:rFonts w:cstheme="minorHAnsi"/>
          <w:sz w:val="24"/>
          <w:szCs w:val="24"/>
        </w:rPr>
        <w:t>S</w:t>
      </w:r>
      <w:r w:rsidR="009610D0" w:rsidRPr="00151495">
        <w:rPr>
          <w:rFonts w:cstheme="minorHAnsi"/>
          <w:sz w:val="24"/>
          <w:szCs w:val="24"/>
        </w:rPr>
        <w:t xml:space="preserve">ee Addendum A for an example) The full current </w:t>
      </w:r>
      <w:r w:rsidR="0052117B" w:rsidRPr="00151495">
        <w:rPr>
          <w:rFonts w:cstheme="minorHAnsi"/>
          <w:sz w:val="24"/>
          <w:szCs w:val="24"/>
        </w:rPr>
        <w:t>fee</w:t>
      </w:r>
      <w:r w:rsidR="00FE3CCF">
        <w:rPr>
          <w:rFonts w:cstheme="minorHAnsi"/>
          <w:sz w:val="24"/>
          <w:szCs w:val="24"/>
        </w:rPr>
        <w:t xml:space="preserve"> </w:t>
      </w:r>
      <w:r w:rsidR="0052117B" w:rsidRPr="00151495">
        <w:rPr>
          <w:rFonts w:cstheme="minorHAnsi"/>
          <w:sz w:val="24"/>
          <w:szCs w:val="24"/>
        </w:rPr>
        <w:t xml:space="preserve">for </w:t>
      </w:r>
      <w:r w:rsidR="009610D0" w:rsidRPr="00151495">
        <w:rPr>
          <w:rFonts w:cstheme="minorHAnsi"/>
          <w:sz w:val="24"/>
          <w:szCs w:val="24"/>
        </w:rPr>
        <w:t>opening/closing the crypt or niche</w:t>
      </w:r>
      <w:r w:rsidR="00FE3CCF">
        <w:rPr>
          <w:rFonts w:cstheme="minorHAnsi"/>
          <w:sz w:val="24"/>
          <w:szCs w:val="24"/>
        </w:rPr>
        <w:t xml:space="preserve"> and all other required service fees must </w:t>
      </w:r>
      <w:ins w:id="5" w:author="Kathryn Kalluche" w:date="2022-02-11T11:43:00Z">
        <w:r w:rsidR="009610D0" w:rsidRPr="00151495">
          <w:rPr>
            <w:rFonts w:cstheme="minorHAnsi"/>
            <w:sz w:val="24"/>
            <w:szCs w:val="24"/>
          </w:rPr>
          <w:t xml:space="preserve"> all other required s</w:t>
        </w:r>
      </w:ins>
      <w:r w:rsidR="009610D0" w:rsidRPr="00151495">
        <w:rPr>
          <w:rFonts w:cstheme="minorHAnsi"/>
          <w:sz w:val="24"/>
          <w:szCs w:val="24"/>
        </w:rPr>
        <w:t>be paid in</w:t>
      </w:r>
      <w:r w:rsidR="00FE3CCF">
        <w:rPr>
          <w:rFonts w:cstheme="minorHAnsi"/>
          <w:sz w:val="24"/>
          <w:szCs w:val="24"/>
        </w:rPr>
        <w:t xml:space="preserve"> </w:t>
      </w:r>
      <w:r w:rsidR="009610D0" w:rsidRPr="00151495">
        <w:rPr>
          <w:rFonts w:cstheme="minorHAnsi"/>
          <w:sz w:val="24"/>
          <w:szCs w:val="24"/>
        </w:rPr>
        <w:t>advance</w:t>
      </w:r>
      <w:r w:rsidR="00FE3CCF">
        <w:rPr>
          <w:rFonts w:cstheme="minorHAnsi"/>
          <w:sz w:val="24"/>
          <w:szCs w:val="24"/>
        </w:rPr>
        <w:t xml:space="preserve"> of any interment</w:t>
      </w:r>
      <w:ins w:id="6" w:author="Kathryn Kalluche" w:date="2022-02-11T11:43:00Z">
        <w:r w:rsidR="009610D0" w:rsidRPr="00151495">
          <w:rPr>
            <w:rFonts w:cstheme="minorHAnsi"/>
            <w:sz w:val="24"/>
            <w:szCs w:val="24"/>
          </w:rPr>
          <w:t xml:space="preserve"> of any interment</w:t>
        </w:r>
      </w:ins>
      <w:r w:rsidR="009610D0" w:rsidRPr="00151495">
        <w:rPr>
          <w:rFonts w:cstheme="minorHAnsi"/>
          <w:sz w:val="24"/>
          <w:szCs w:val="24"/>
        </w:rPr>
        <w:t>.</w:t>
      </w:r>
    </w:p>
    <w:p w14:paraId="21FA3BB5" w14:textId="77777777" w:rsidR="00D32816" w:rsidRDefault="00D32816" w:rsidP="00B766EB">
      <w:pPr>
        <w:spacing w:after="0"/>
        <w:rPr>
          <w:rFonts w:cstheme="minorHAnsi"/>
          <w:b/>
          <w:sz w:val="24"/>
          <w:szCs w:val="24"/>
          <w:u w:val="single"/>
        </w:rPr>
      </w:pPr>
    </w:p>
    <w:p w14:paraId="17D153C4" w14:textId="097B4838" w:rsidR="00D32816" w:rsidRPr="00850BE1" w:rsidRDefault="00D32816" w:rsidP="00B766EB">
      <w:pPr>
        <w:spacing w:after="0"/>
        <w:rPr>
          <w:rFonts w:cstheme="minorHAnsi"/>
          <w:b/>
          <w:bCs/>
          <w:sz w:val="24"/>
          <w:szCs w:val="24"/>
        </w:rPr>
      </w:pPr>
      <w:r w:rsidRPr="00FE3CCF">
        <w:rPr>
          <w:rFonts w:cstheme="minorHAnsi"/>
          <w:sz w:val="24"/>
          <w:szCs w:val="24"/>
        </w:rPr>
        <w:t>No graves or crypts will be reopened for inspection</w:t>
      </w:r>
      <w:r w:rsidR="00850BE1" w:rsidRPr="00FE3CCF">
        <w:rPr>
          <w:rFonts w:cstheme="minorHAnsi"/>
          <w:sz w:val="24"/>
          <w:szCs w:val="24"/>
        </w:rPr>
        <w:t>,</w:t>
      </w:r>
      <w:r w:rsidRPr="00FE3CCF">
        <w:rPr>
          <w:rFonts w:cstheme="minorHAnsi"/>
          <w:sz w:val="24"/>
          <w:szCs w:val="24"/>
        </w:rPr>
        <w:t xml:space="preserve"> except for an official investigation</w:t>
      </w:r>
      <w:r w:rsidR="00D03E0E" w:rsidRPr="00FE3CCF">
        <w:rPr>
          <w:rFonts w:cstheme="minorHAnsi"/>
          <w:sz w:val="24"/>
          <w:szCs w:val="24"/>
        </w:rPr>
        <w:t xml:space="preserve">. </w:t>
      </w:r>
      <w:r w:rsidRPr="00FE3CCF">
        <w:rPr>
          <w:rFonts w:cstheme="minorHAnsi"/>
          <w:sz w:val="24"/>
          <w:szCs w:val="24"/>
        </w:rPr>
        <w:t xml:space="preserve">When an interment is ordered </w:t>
      </w:r>
      <w:r w:rsidR="00081FA8" w:rsidRPr="00FE3CCF">
        <w:rPr>
          <w:rFonts w:cstheme="minorHAnsi"/>
          <w:sz w:val="24"/>
          <w:szCs w:val="24"/>
        </w:rPr>
        <w:t>b</w:t>
      </w:r>
      <w:r w:rsidRPr="00FE3CCF">
        <w:rPr>
          <w:rFonts w:cstheme="minorHAnsi"/>
          <w:sz w:val="24"/>
          <w:szCs w:val="24"/>
        </w:rPr>
        <w:t>y funeral direc</w:t>
      </w:r>
      <w:r w:rsidR="002D5EC7" w:rsidRPr="00FE3CCF">
        <w:rPr>
          <w:rFonts w:cstheme="minorHAnsi"/>
          <w:sz w:val="24"/>
          <w:szCs w:val="24"/>
        </w:rPr>
        <w:t>t</w:t>
      </w:r>
      <w:r w:rsidRPr="00FE3CCF">
        <w:rPr>
          <w:rFonts w:cstheme="minorHAnsi"/>
          <w:sz w:val="24"/>
          <w:szCs w:val="24"/>
        </w:rPr>
        <w:t>ors</w:t>
      </w:r>
      <w:r w:rsidR="00850BE1" w:rsidRPr="00FE3CCF">
        <w:rPr>
          <w:rFonts w:cstheme="minorHAnsi"/>
          <w:sz w:val="24"/>
          <w:szCs w:val="24"/>
        </w:rPr>
        <w:t>,</w:t>
      </w:r>
      <w:r w:rsidRPr="00FE3CCF">
        <w:rPr>
          <w:rFonts w:cstheme="minorHAnsi"/>
          <w:sz w:val="24"/>
          <w:szCs w:val="24"/>
        </w:rPr>
        <w:t xml:space="preserve"> they wi</w:t>
      </w:r>
      <w:r w:rsidR="00081FA8" w:rsidRPr="00FE3CCF">
        <w:rPr>
          <w:rFonts w:cstheme="minorHAnsi"/>
          <w:sz w:val="24"/>
          <w:szCs w:val="24"/>
        </w:rPr>
        <w:t>ll</w:t>
      </w:r>
      <w:r w:rsidR="002D5EC7" w:rsidRPr="00FE3CCF">
        <w:rPr>
          <w:rFonts w:cstheme="minorHAnsi"/>
          <w:sz w:val="24"/>
          <w:szCs w:val="24"/>
        </w:rPr>
        <w:t xml:space="preserve"> be held responsible for all char</w:t>
      </w:r>
      <w:r w:rsidRPr="00FE3CCF">
        <w:rPr>
          <w:rFonts w:cstheme="minorHAnsi"/>
          <w:sz w:val="24"/>
          <w:szCs w:val="24"/>
        </w:rPr>
        <w:t>ges incur</w:t>
      </w:r>
      <w:r w:rsidR="002D5EC7" w:rsidRPr="00FE3CCF">
        <w:rPr>
          <w:rFonts w:cstheme="minorHAnsi"/>
          <w:sz w:val="24"/>
          <w:szCs w:val="24"/>
        </w:rPr>
        <w:t>r</w:t>
      </w:r>
      <w:r w:rsidRPr="00FE3CCF">
        <w:rPr>
          <w:rFonts w:cstheme="minorHAnsi"/>
          <w:sz w:val="24"/>
          <w:szCs w:val="24"/>
        </w:rPr>
        <w:t>ed</w:t>
      </w:r>
      <w:r w:rsidR="00146F45" w:rsidRPr="00FE3CCF">
        <w:rPr>
          <w:rFonts w:cstheme="minorHAnsi"/>
          <w:sz w:val="24"/>
          <w:szCs w:val="24"/>
        </w:rPr>
        <w:t xml:space="preserve"> w</w:t>
      </w:r>
      <w:r w:rsidR="002D5EC7" w:rsidRPr="00FE3CCF">
        <w:rPr>
          <w:rFonts w:cstheme="minorHAnsi"/>
          <w:sz w:val="24"/>
          <w:szCs w:val="24"/>
        </w:rPr>
        <w:t xml:space="preserve">hen funeral processions enter the Cemetery grounds </w:t>
      </w:r>
      <w:r w:rsidR="002D5EC7" w:rsidRPr="00FE3CCF">
        <w:rPr>
          <w:rFonts w:cstheme="minorHAnsi"/>
          <w:b/>
          <w:bCs/>
          <w:sz w:val="24"/>
          <w:szCs w:val="24"/>
        </w:rPr>
        <w:t>they are under the direction of the Town representative or his/her agent.</w:t>
      </w:r>
    </w:p>
    <w:p w14:paraId="548744D8" w14:textId="77777777" w:rsidR="002D5EC7" w:rsidRDefault="002D5EC7" w:rsidP="00B766EB">
      <w:pPr>
        <w:spacing w:after="0"/>
        <w:rPr>
          <w:rFonts w:cstheme="minorHAnsi"/>
          <w:sz w:val="24"/>
          <w:szCs w:val="24"/>
        </w:rPr>
      </w:pPr>
    </w:p>
    <w:p w14:paraId="6468E69C" w14:textId="586D1C81" w:rsidR="002D5EC7" w:rsidRDefault="002D5EC7" w:rsidP="00B766EB">
      <w:pPr>
        <w:spacing w:after="0"/>
        <w:rPr>
          <w:rFonts w:cstheme="minorHAnsi"/>
          <w:sz w:val="24"/>
          <w:szCs w:val="24"/>
        </w:rPr>
      </w:pPr>
      <w:r>
        <w:rPr>
          <w:rFonts w:cstheme="minorHAnsi"/>
          <w:sz w:val="24"/>
          <w:szCs w:val="24"/>
        </w:rPr>
        <w:t xml:space="preserve">In accordance </w:t>
      </w:r>
      <w:r w:rsidR="00D03E0E">
        <w:rPr>
          <w:rFonts w:cstheme="minorHAnsi"/>
          <w:sz w:val="24"/>
          <w:szCs w:val="24"/>
        </w:rPr>
        <w:t>with NYCRR19</w:t>
      </w:r>
      <w:r>
        <w:rPr>
          <w:rFonts w:cstheme="minorHAnsi"/>
          <w:sz w:val="24"/>
          <w:szCs w:val="24"/>
        </w:rPr>
        <w:t xml:space="preserve"> – 201</w:t>
      </w:r>
      <w:r w:rsidR="00081FA8">
        <w:rPr>
          <w:rFonts w:cstheme="minorHAnsi"/>
          <w:sz w:val="24"/>
          <w:szCs w:val="24"/>
        </w:rPr>
        <w:t>.</w:t>
      </w:r>
      <w:r>
        <w:rPr>
          <w:rFonts w:cstheme="minorHAnsi"/>
          <w:sz w:val="24"/>
          <w:szCs w:val="24"/>
        </w:rPr>
        <w:t>6</w:t>
      </w:r>
      <w:r w:rsidR="00FE3CCF">
        <w:rPr>
          <w:rFonts w:cstheme="minorHAnsi"/>
          <w:sz w:val="24"/>
          <w:szCs w:val="24"/>
        </w:rPr>
        <w:t>.,</w:t>
      </w:r>
      <w:r>
        <w:rPr>
          <w:rFonts w:cstheme="minorHAnsi"/>
          <w:sz w:val="24"/>
          <w:szCs w:val="24"/>
        </w:rPr>
        <w:t xml:space="preserve"> </w:t>
      </w:r>
      <w:r w:rsidR="00362870">
        <w:rPr>
          <w:rFonts w:cstheme="minorHAnsi"/>
          <w:sz w:val="24"/>
          <w:szCs w:val="24"/>
        </w:rPr>
        <w:t xml:space="preserve">no </w:t>
      </w:r>
      <w:r>
        <w:rPr>
          <w:rFonts w:cstheme="minorHAnsi"/>
          <w:sz w:val="24"/>
          <w:szCs w:val="24"/>
        </w:rPr>
        <w:t>vault or grave liner for an interment will be allowed that is not</w:t>
      </w:r>
      <w:r w:rsidR="007147C8">
        <w:rPr>
          <w:rFonts w:cstheme="minorHAnsi"/>
          <w:sz w:val="24"/>
          <w:szCs w:val="24"/>
        </w:rPr>
        <w:t xml:space="preserve"> </w:t>
      </w:r>
      <w:r>
        <w:rPr>
          <w:rFonts w:cstheme="minorHAnsi"/>
          <w:sz w:val="24"/>
          <w:szCs w:val="24"/>
        </w:rPr>
        <w:t>made of concrete or steel and does not</w:t>
      </w:r>
      <w:r w:rsidR="007147C8">
        <w:rPr>
          <w:rFonts w:cstheme="minorHAnsi"/>
          <w:sz w:val="24"/>
          <w:szCs w:val="24"/>
        </w:rPr>
        <w:t xml:space="preserve"> </w:t>
      </w:r>
      <w:r>
        <w:rPr>
          <w:rFonts w:cstheme="minorHAnsi"/>
          <w:sz w:val="24"/>
          <w:szCs w:val="24"/>
        </w:rPr>
        <w:t xml:space="preserve">meet the criteria detailed </w:t>
      </w:r>
      <w:r w:rsidRPr="00FE3CCF">
        <w:rPr>
          <w:rFonts w:cstheme="minorHAnsi"/>
          <w:sz w:val="24"/>
          <w:szCs w:val="24"/>
        </w:rPr>
        <w:t xml:space="preserve">in </w:t>
      </w:r>
      <w:r w:rsidR="001A4DA1" w:rsidRPr="00FE3CCF">
        <w:rPr>
          <w:rFonts w:cstheme="minorHAnsi"/>
          <w:sz w:val="24"/>
          <w:szCs w:val="24"/>
        </w:rPr>
        <w:t>NYCRR19 -</w:t>
      </w:r>
      <w:r w:rsidR="001A4DA1">
        <w:rPr>
          <w:rFonts w:cstheme="minorHAnsi"/>
          <w:sz w:val="24"/>
          <w:szCs w:val="24"/>
        </w:rPr>
        <w:t xml:space="preserve"> </w:t>
      </w:r>
      <w:r>
        <w:rPr>
          <w:rFonts w:cstheme="minorHAnsi"/>
          <w:sz w:val="24"/>
          <w:szCs w:val="24"/>
        </w:rPr>
        <w:t>201.6.</w:t>
      </w:r>
    </w:p>
    <w:p w14:paraId="2763EE34" w14:textId="77777777" w:rsidR="002D5EC7" w:rsidRDefault="002D5EC7" w:rsidP="00B766EB">
      <w:pPr>
        <w:spacing w:after="0"/>
        <w:rPr>
          <w:rFonts w:cstheme="minorHAnsi"/>
          <w:sz w:val="24"/>
          <w:szCs w:val="24"/>
        </w:rPr>
      </w:pPr>
    </w:p>
    <w:p w14:paraId="3FB5FA36" w14:textId="77777777" w:rsidR="002D5EC7" w:rsidRDefault="002D5EC7" w:rsidP="00B766EB">
      <w:pPr>
        <w:spacing w:after="0"/>
        <w:rPr>
          <w:rFonts w:cstheme="minorHAnsi"/>
          <w:sz w:val="24"/>
          <w:szCs w:val="24"/>
        </w:rPr>
      </w:pPr>
      <w:r>
        <w:rPr>
          <w:rFonts w:cstheme="minorHAnsi"/>
          <w:sz w:val="24"/>
          <w:szCs w:val="24"/>
        </w:rPr>
        <w:t xml:space="preserve">The lot owner must inform the funeral director of the size </w:t>
      </w:r>
      <w:r w:rsidR="009F2A2E">
        <w:rPr>
          <w:rFonts w:cstheme="minorHAnsi"/>
          <w:sz w:val="24"/>
          <w:szCs w:val="24"/>
        </w:rPr>
        <w:t>of t</w:t>
      </w:r>
      <w:r w:rsidR="007147C8">
        <w:rPr>
          <w:rFonts w:cstheme="minorHAnsi"/>
          <w:sz w:val="24"/>
          <w:szCs w:val="24"/>
        </w:rPr>
        <w:t>h</w:t>
      </w:r>
      <w:r w:rsidR="009F2A2E">
        <w:rPr>
          <w:rFonts w:cstheme="minorHAnsi"/>
          <w:sz w:val="24"/>
          <w:szCs w:val="24"/>
        </w:rPr>
        <w:t>e</w:t>
      </w:r>
      <w:r w:rsidR="007147C8">
        <w:rPr>
          <w:rFonts w:cstheme="minorHAnsi"/>
          <w:sz w:val="24"/>
          <w:szCs w:val="24"/>
        </w:rPr>
        <w:t xml:space="preserve"> </w:t>
      </w:r>
      <w:r w:rsidR="009F2A2E">
        <w:rPr>
          <w:rFonts w:cstheme="minorHAnsi"/>
          <w:sz w:val="24"/>
          <w:szCs w:val="24"/>
        </w:rPr>
        <w:t>cry</w:t>
      </w:r>
      <w:r w:rsidR="007147C8">
        <w:rPr>
          <w:rFonts w:cstheme="minorHAnsi"/>
          <w:sz w:val="24"/>
          <w:szCs w:val="24"/>
        </w:rPr>
        <w:t>p</w:t>
      </w:r>
      <w:r w:rsidR="009F2A2E">
        <w:rPr>
          <w:rFonts w:cstheme="minorHAnsi"/>
          <w:sz w:val="24"/>
          <w:szCs w:val="24"/>
        </w:rPr>
        <w:t>t or niche before a casket or urn is ordered</w:t>
      </w:r>
      <w:r w:rsidR="00D03E0E">
        <w:rPr>
          <w:rFonts w:cstheme="minorHAnsi"/>
          <w:sz w:val="24"/>
          <w:szCs w:val="24"/>
        </w:rPr>
        <w:t xml:space="preserve">. </w:t>
      </w:r>
      <w:r w:rsidR="009F2A2E">
        <w:rPr>
          <w:rFonts w:cstheme="minorHAnsi"/>
          <w:sz w:val="24"/>
          <w:szCs w:val="24"/>
        </w:rPr>
        <w:t>The dimensions of each crypt or niche will appear on the Certific</w:t>
      </w:r>
      <w:r w:rsidR="007147C8">
        <w:rPr>
          <w:rFonts w:cstheme="minorHAnsi"/>
          <w:sz w:val="24"/>
          <w:szCs w:val="24"/>
        </w:rPr>
        <w:t>at</w:t>
      </w:r>
      <w:r w:rsidR="009F2A2E">
        <w:rPr>
          <w:rFonts w:cstheme="minorHAnsi"/>
          <w:sz w:val="24"/>
          <w:szCs w:val="24"/>
        </w:rPr>
        <w:t>e of Ownership</w:t>
      </w:r>
      <w:r w:rsidR="00D03E0E">
        <w:rPr>
          <w:rFonts w:cstheme="minorHAnsi"/>
          <w:sz w:val="24"/>
          <w:szCs w:val="24"/>
        </w:rPr>
        <w:t xml:space="preserve">. </w:t>
      </w:r>
      <w:r w:rsidR="009F2A2E">
        <w:rPr>
          <w:rFonts w:cstheme="minorHAnsi"/>
          <w:sz w:val="24"/>
          <w:szCs w:val="24"/>
        </w:rPr>
        <w:t>This information may also be obtained from the Town Clerk.</w:t>
      </w:r>
    </w:p>
    <w:p w14:paraId="434CC1BC" w14:textId="77777777" w:rsidR="009F2A2E" w:rsidRDefault="009F2A2E" w:rsidP="00B766EB">
      <w:pPr>
        <w:spacing w:after="0"/>
        <w:rPr>
          <w:rFonts w:cstheme="minorHAnsi"/>
          <w:sz w:val="24"/>
          <w:szCs w:val="24"/>
        </w:rPr>
      </w:pPr>
    </w:p>
    <w:p w14:paraId="72B11426" w14:textId="77777777" w:rsidR="009F2A2E" w:rsidRDefault="009F2A2E" w:rsidP="00B766EB">
      <w:pPr>
        <w:spacing w:after="0"/>
        <w:rPr>
          <w:rFonts w:cstheme="minorHAnsi"/>
          <w:sz w:val="24"/>
          <w:szCs w:val="24"/>
        </w:rPr>
      </w:pPr>
      <w:r>
        <w:rPr>
          <w:rFonts w:cstheme="minorHAnsi"/>
          <w:sz w:val="24"/>
          <w:szCs w:val="24"/>
        </w:rPr>
        <w:t>In a single community mausoleum entombment space, either one casket, or two single cremation urns will be permitted</w:t>
      </w:r>
      <w:r w:rsidR="00D03E0E">
        <w:rPr>
          <w:rFonts w:cstheme="minorHAnsi"/>
          <w:sz w:val="24"/>
          <w:szCs w:val="24"/>
        </w:rPr>
        <w:t xml:space="preserve">. </w:t>
      </w:r>
      <w:r>
        <w:rPr>
          <w:rFonts w:cstheme="minorHAnsi"/>
          <w:sz w:val="24"/>
          <w:szCs w:val="24"/>
        </w:rPr>
        <w:t>The number of remains per crypt space was decided at the time of original purchase, or at the time of first entombment, so arrangements may be made to have the crypt front properly inscribed.</w:t>
      </w:r>
    </w:p>
    <w:p w14:paraId="0E5EE141" w14:textId="77777777" w:rsidR="009F2A2E" w:rsidRDefault="009F2A2E" w:rsidP="00B766EB">
      <w:pPr>
        <w:spacing w:after="0"/>
        <w:rPr>
          <w:rFonts w:cstheme="minorHAnsi"/>
          <w:sz w:val="24"/>
          <w:szCs w:val="24"/>
        </w:rPr>
      </w:pPr>
    </w:p>
    <w:p w14:paraId="68F4405F" w14:textId="77777777" w:rsidR="009F2A2E" w:rsidRDefault="009F2A2E" w:rsidP="00B766EB">
      <w:pPr>
        <w:spacing w:after="0"/>
        <w:rPr>
          <w:rFonts w:cstheme="minorHAnsi"/>
          <w:sz w:val="24"/>
          <w:szCs w:val="24"/>
        </w:rPr>
      </w:pPr>
      <w:r>
        <w:rPr>
          <w:rFonts w:cstheme="minorHAnsi"/>
          <w:sz w:val="24"/>
          <w:szCs w:val="24"/>
        </w:rPr>
        <w:t>In tandem or couch crypts, the first casket entombment shall be made at the rear of the crypt.</w:t>
      </w:r>
    </w:p>
    <w:p w14:paraId="7D565A78" w14:textId="77777777" w:rsidR="009F2A2E" w:rsidRDefault="009F2A2E" w:rsidP="00B766EB">
      <w:pPr>
        <w:spacing w:after="0"/>
        <w:rPr>
          <w:rFonts w:cstheme="minorHAnsi"/>
          <w:sz w:val="24"/>
          <w:szCs w:val="24"/>
        </w:rPr>
      </w:pPr>
    </w:p>
    <w:p w14:paraId="74D9A540" w14:textId="77777777" w:rsidR="009F2A2E" w:rsidRDefault="009F2A2E" w:rsidP="00B766EB">
      <w:pPr>
        <w:spacing w:after="0"/>
        <w:rPr>
          <w:rFonts w:cstheme="minorHAnsi"/>
          <w:sz w:val="24"/>
          <w:szCs w:val="24"/>
        </w:rPr>
      </w:pPr>
      <w:r>
        <w:rPr>
          <w:rFonts w:cstheme="minorHAnsi"/>
          <w:sz w:val="24"/>
          <w:szCs w:val="24"/>
        </w:rPr>
        <w:t>In glass fronted cremation niches, the number of urns permitted depends upon the</w:t>
      </w:r>
      <w:r w:rsidR="0010727C">
        <w:rPr>
          <w:rFonts w:cstheme="minorHAnsi"/>
          <w:sz w:val="24"/>
          <w:szCs w:val="24"/>
        </w:rPr>
        <w:t xml:space="preserve"> </w:t>
      </w:r>
      <w:r>
        <w:rPr>
          <w:rFonts w:cstheme="minorHAnsi"/>
          <w:sz w:val="24"/>
          <w:szCs w:val="24"/>
        </w:rPr>
        <w:t>di</w:t>
      </w:r>
      <w:r w:rsidR="0010727C">
        <w:rPr>
          <w:rFonts w:cstheme="minorHAnsi"/>
          <w:sz w:val="24"/>
          <w:szCs w:val="24"/>
        </w:rPr>
        <w:t>mensions of the niche, and the c</w:t>
      </w:r>
      <w:r>
        <w:rPr>
          <w:rFonts w:cstheme="minorHAnsi"/>
          <w:sz w:val="24"/>
          <w:szCs w:val="24"/>
        </w:rPr>
        <w:t>on</w:t>
      </w:r>
      <w:r w:rsidR="0010727C">
        <w:rPr>
          <w:rFonts w:cstheme="minorHAnsi"/>
          <w:sz w:val="24"/>
          <w:szCs w:val="24"/>
        </w:rPr>
        <w:t>d</w:t>
      </w:r>
      <w:r>
        <w:rPr>
          <w:rFonts w:cstheme="minorHAnsi"/>
          <w:sz w:val="24"/>
          <w:szCs w:val="24"/>
        </w:rPr>
        <w:t>itions and terms of the original contract</w:t>
      </w:r>
      <w:r w:rsidR="00D03E0E">
        <w:rPr>
          <w:rFonts w:cstheme="minorHAnsi"/>
          <w:sz w:val="24"/>
          <w:szCs w:val="24"/>
        </w:rPr>
        <w:t xml:space="preserve">. </w:t>
      </w:r>
      <w:r>
        <w:rPr>
          <w:rFonts w:cstheme="minorHAnsi"/>
          <w:sz w:val="24"/>
          <w:szCs w:val="24"/>
        </w:rPr>
        <w:t>The size may be obtain</w:t>
      </w:r>
      <w:r w:rsidR="007147C8">
        <w:rPr>
          <w:rFonts w:cstheme="minorHAnsi"/>
          <w:sz w:val="24"/>
          <w:szCs w:val="24"/>
        </w:rPr>
        <w:t>e</w:t>
      </w:r>
      <w:r>
        <w:rPr>
          <w:rFonts w:cstheme="minorHAnsi"/>
          <w:sz w:val="24"/>
          <w:szCs w:val="24"/>
        </w:rPr>
        <w:t>d from the Cemetery Office or Town Clerk</w:t>
      </w:r>
      <w:r w:rsidR="00D03E0E">
        <w:rPr>
          <w:rFonts w:cstheme="minorHAnsi"/>
          <w:sz w:val="24"/>
          <w:szCs w:val="24"/>
        </w:rPr>
        <w:t xml:space="preserve">. </w:t>
      </w:r>
      <w:r>
        <w:rPr>
          <w:rFonts w:cstheme="minorHAnsi"/>
          <w:sz w:val="24"/>
          <w:szCs w:val="24"/>
        </w:rPr>
        <w:t>Only a permanent u</w:t>
      </w:r>
      <w:r w:rsidR="00081FA8">
        <w:rPr>
          <w:rFonts w:cstheme="minorHAnsi"/>
          <w:sz w:val="24"/>
          <w:szCs w:val="24"/>
        </w:rPr>
        <w:t>r</w:t>
      </w:r>
      <w:r w:rsidR="008607AC">
        <w:rPr>
          <w:rFonts w:cstheme="minorHAnsi"/>
          <w:sz w:val="24"/>
          <w:szCs w:val="24"/>
        </w:rPr>
        <w:t>n o</w:t>
      </w:r>
      <w:r>
        <w:rPr>
          <w:rFonts w:cstheme="minorHAnsi"/>
          <w:sz w:val="24"/>
          <w:szCs w:val="24"/>
        </w:rPr>
        <w:t>f dura</w:t>
      </w:r>
      <w:r w:rsidR="0010727C">
        <w:rPr>
          <w:rFonts w:cstheme="minorHAnsi"/>
          <w:sz w:val="24"/>
          <w:szCs w:val="24"/>
        </w:rPr>
        <w:t>b</w:t>
      </w:r>
      <w:r>
        <w:rPr>
          <w:rFonts w:cstheme="minorHAnsi"/>
          <w:sz w:val="24"/>
          <w:szCs w:val="24"/>
        </w:rPr>
        <w:t>le material will be allowed, and is subject to the Town’s approval as to s</w:t>
      </w:r>
      <w:r w:rsidR="007147C8">
        <w:rPr>
          <w:rFonts w:cstheme="minorHAnsi"/>
          <w:sz w:val="24"/>
          <w:szCs w:val="24"/>
        </w:rPr>
        <w:t>i</w:t>
      </w:r>
      <w:r>
        <w:rPr>
          <w:rFonts w:cstheme="minorHAnsi"/>
          <w:sz w:val="24"/>
          <w:szCs w:val="24"/>
        </w:rPr>
        <w:t xml:space="preserve">ze, </w:t>
      </w:r>
      <w:r w:rsidR="00D03E0E">
        <w:rPr>
          <w:rFonts w:cstheme="minorHAnsi"/>
          <w:sz w:val="24"/>
          <w:szCs w:val="24"/>
        </w:rPr>
        <w:t>type,</w:t>
      </w:r>
      <w:r>
        <w:rPr>
          <w:rFonts w:cstheme="minorHAnsi"/>
          <w:sz w:val="24"/>
          <w:szCs w:val="24"/>
        </w:rPr>
        <w:t xml:space="preserve"> and kind</w:t>
      </w:r>
      <w:r w:rsidR="00D03E0E">
        <w:rPr>
          <w:rFonts w:cstheme="minorHAnsi"/>
          <w:sz w:val="24"/>
          <w:szCs w:val="24"/>
        </w:rPr>
        <w:t xml:space="preserve">. </w:t>
      </w:r>
      <w:r>
        <w:rPr>
          <w:rFonts w:cstheme="minorHAnsi"/>
          <w:sz w:val="24"/>
          <w:szCs w:val="24"/>
        </w:rPr>
        <w:t xml:space="preserve">The urn may be inscribed or a suitable name plate may be placed in the niche if space permits. </w:t>
      </w:r>
    </w:p>
    <w:p w14:paraId="5CA58B99" w14:textId="77777777" w:rsidR="009F366E" w:rsidRDefault="009F366E" w:rsidP="00B766EB">
      <w:pPr>
        <w:spacing w:after="0"/>
        <w:rPr>
          <w:rFonts w:cstheme="minorHAnsi"/>
          <w:sz w:val="24"/>
          <w:szCs w:val="24"/>
        </w:rPr>
      </w:pPr>
    </w:p>
    <w:p w14:paraId="55E95674" w14:textId="77777777" w:rsidR="009F366E" w:rsidRDefault="009F366E" w:rsidP="00B766EB">
      <w:pPr>
        <w:spacing w:after="0"/>
        <w:rPr>
          <w:rFonts w:cstheme="minorHAnsi"/>
          <w:b/>
          <w:sz w:val="24"/>
          <w:szCs w:val="24"/>
          <w:u w:val="single"/>
        </w:rPr>
      </w:pPr>
      <w:r>
        <w:rPr>
          <w:rFonts w:cstheme="minorHAnsi"/>
          <w:b/>
          <w:sz w:val="24"/>
          <w:szCs w:val="24"/>
          <w:u w:val="single"/>
        </w:rPr>
        <w:t>AVAILABILIT</w:t>
      </w:r>
      <w:r w:rsidR="008607AC">
        <w:rPr>
          <w:rFonts w:cstheme="minorHAnsi"/>
          <w:b/>
          <w:sz w:val="24"/>
          <w:szCs w:val="24"/>
          <w:u w:val="single"/>
        </w:rPr>
        <w:t>Y</w:t>
      </w:r>
      <w:r>
        <w:rPr>
          <w:rFonts w:cstheme="minorHAnsi"/>
          <w:b/>
          <w:sz w:val="24"/>
          <w:szCs w:val="24"/>
          <w:u w:val="single"/>
        </w:rPr>
        <w:t xml:space="preserve"> FOR INTERMENTS</w:t>
      </w:r>
    </w:p>
    <w:p w14:paraId="73A6933A" w14:textId="77777777" w:rsidR="009F366E" w:rsidRDefault="009F366E" w:rsidP="00B766EB">
      <w:pPr>
        <w:spacing w:after="0"/>
        <w:rPr>
          <w:rFonts w:cstheme="minorHAnsi"/>
          <w:b/>
          <w:sz w:val="24"/>
          <w:szCs w:val="24"/>
          <w:u w:val="single"/>
        </w:rPr>
      </w:pPr>
    </w:p>
    <w:p w14:paraId="586B1845" w14:textId="5C416CEA" w:rsidR="009F2A2E" w:rsidRDefault="009F366E" w:rsidP="00B766EB">
      <w:pPr>
        <w:spacing w:after="0"/>
        <w:rPr>
          <w:rFonts w:cstheme="minorHAnsi"/>
          <w:sz w:val="24"/>
          <w:szCs w:val="24"/>
        </w:rPr>
      </w:pPr>
      <w:r w:rsidRPr="00706A52">
        <w:rPr>
          <w:rFonts w:cstheme="minorHAnsi"/>
          <w:sz w:val="24"/>
          <w:szCs w:val="24"/>
        </w:rPr>
        <w:t>The Cemetery shall be availa</w:t>
      </w:r>
      <w:r w:rsidR="007147C8" w:rsidRPr="00706A52">
        <w:rPr>
          <w:rFonts w:cstheme="minorHAnsi"/>
          <w:sz w:val="24"/>
          <w:szCs w:val="24"/>
        </w:rPr>
        <w:t>b</w:t>
      </w:r>
      <w:r w:rsidRPr="00706A52">
        <w:rPr>
          <w:rFonts w:cstheme="minorHAnsi"/>
          <w:sz w:val="24"/>
          <w:szCs w:val="24"/>
        </w:rPr>
        <w:t xml:space="preserve">le for interments at least six days per week, excluding legal holidays, however there may be times when it may not be able to perform grave openings and/or interments due to severe weather or other adverse conditions. </w:t>
      </w:r>
      <w:r w:rsidR="00662A4A" w:rsidRPr="00706A52">
        <w:rPr>
          <w:rFonts w:cstheme="minorHAnsi"/>
          <w:sz w:val="24"/>
          <w:szCs w:val="24"/>
        </w:rPr>
        <w:t>Only u</w:t>
      </w:r>
      <w:r w:rsidR="004B64D0" w:rsidRPr="00706A52">
        <w:rPr>
          <w:rFonts w:cstheme="minorHAnsi"/>
          <w:sz w:val="24"/>
          <w:szCs w:val="24"/>
        </w:rPr>
        <w:t>pon request</w:t>
      </w:r>
      <w:r w:rsidR="00662A4A" w:rsidRPr="00706A52">
        <w:rPr>
          <w:rFonts w:cstheme="minorHAnsi"/>
          <w:sz w:val="24"/>
          <w:szCs w:val="24"/>
        </w:rPr>
        <w:t xml:space="preserve"> and </w:t>
      </w:r>
      <w:r w:rsidR="004B64D0" w:rsidRPr="00706A52">
        <w:rPr>
          <w:rFonts w:cstheme="minorHAnsi"/>
          <w:sz w:val="24"/>
          <w:szCs w:val="24"/>
        </w:rPr>
        <w:t>as long as the staff is available</w:t>
      </w:r>
      <w:r w:rsidR="00662A4A" w:rsidRPr="00706A52">
        <w:rPr>
          <w:rFonts w:cstheme="minorHAnsi"/>
          <w:sz w:val="24"/>
          <w:szCs w:val="24"/>
        </w:rPr>
        <w:t xml:space="preserve"> may </w:t>
      </w:r>
      <w:r w:rsidR="004B64D0" w:rsidRPr="00706A52">
        <w:rPr>
          <w:rFonts w:cstheme="minorHAnsi"/>
          <w:sz w:val="24"/>
          <w:szCs w:val="24"/>
        </w:rPr>
        <w:t xml:space="preserve">an interment service be </w:t>
      </w:r>
      <w:r w:rsidR="007C2F0D" w:rsidRPr="00706A52">
        <w:rPr>
          <w:rFonts w:cstheme="minorHAnsi"/>
          <w:sz w:val="24"/>
          <w:szCs w:val="24"/>
        </w:rPr>
        <w:t>performed</w:t>
      </w:r>
      <w:r w:rsidR="004B64D0" w:rsidRPr="00706A52">
        <w:rPr>
          <w:rFonts w:cstheme="minorHAnsi"/>
          <w:sz w:val="24"/>
          <w:szCs w:val="24"/>
        </w:rPr>
        <w:t xml:space="preserve"> on a Saturda</w:t>
      </w:r>
      <w:r w:rsidR="007C2F0D" w:rsidRPr="00706A52">
        <w:rPr>
          <w:rFonts w:cstheme="minorHAnsi"/>
          <w:sz w:val="24"/>
          <w:szCs w:val="24"/>
        </w:rPr>
        <w:t>y</w:t>
      </w:r>
      <w:r w:rsidR="00706A52" w:rsidRPr="00706A52">
        <w:rPr>
          <w:rFonts w:cstheme="minorHAnsi"/>
          <w:sz w:val="24"/>
          <w:szCs w:val="24"/>
        </w:rPr>
        <w:t>,</w:t>
      </w:r>
      <w:r w:rsidR="007C2F0D" w:rsidRPr="00706A52">
        <w:rPr>
          <w:rFonts w:cstheme="minorHAnsi"/>
          <w:sz w:val="24"/>
          <w:szCs w:val="24"/>
        </w:rPr>
        <w:t xml:space="preserve"> </w:t>
      </w:r>
      <w:r w:rsidR="004B64D0" w:rsidRPr="00706A52">
        <w:rPr>
          <w:rFonts w:cstheme="minorHAnsi"/>
          <w:sz w:val="24"/>
          <w:szCs w:val="24"/>
        </w:rPr>
        <w:t>Sunday</w:t>
      </w:r>
      <w:r w:rsidR="00706A52" w:rsidRPr="00706A52">
        <w:rPr>
          <w:rFonts w:cstheme="minorHAnsi"/>
          <w:sz w:val="24"/>
          <w:szCs w:val="24"/>
        </w:rPr>
        <w:t xml:space="preserve"> or a </w:t>
      </w:r>
      <w:r w:rsidR="00EA1C10">
        <w:rPr>
          <w:rFonts w:cstheme="minorHAnsi"/>
          <w:sz w:val="24"/>
          <w:szCs w:val="24"/>
        </w:rPr>
        <w:t>S</w:t>
      </w:r>
      <w:r w:rsidR="00706A52" w:rsidRPr="00706A52">
        <w:rPr>
          <w:rFonts w:cstheme="minorHAnsi"/>
          <w:sz w:val="24"/>
          <w:szCs w:val="24"/>
        </w:rPr>
        <w:t>tate holiday</w:t>
      </w:r>
      <w:r w:rsidR="004B64D0" w:rsidRPr="00706A52">
        <w:rPr>
          <w:rFonts w:cstheme="minorHAnsi"/>
          <w:sz w:val="24"/>
          <w:szCs w:val="24"/>
        </w:rPr>
        <w:t xml:space="preserve">. The cost of the service </w:t>
      </w:r>
      <w:r w:rsidR="009610D0" w:rsidRPr="00706A52">
        <w:rPr>
          <w:rFonts w:cstheme="minorHAnsi"/>
          <w:sz w:val="24"/>
          <w:szCs w:val="24"/>
        </w:rPr>
        <w:t>on a non-business day is listed on the Schedule of</w:t>
      </w:r>
      <w:r w:rsidR="00706A52" w:rsidRPr="00706A52">
        <w:rPr>
          <w:rFonts w:cstheme="minorHAnsi"/>
          <w:sz w:val="24"/>
          <w:szCs w:val="24"/>
        </w:rPr>
        <w:t xml:space="preserve"> </w:t>
      </w:r>
      <w:r w:rsidR="00EA69FD" w:rsidRPr="00706A52">
        <w:rPr>
          <w:rFonts w:cstheme="minorHAnsi"/>
          <w:sz w:val="24"/>
          <w:szCs w:val="24"/>
        </w:rPr>
        <w:t xml:space="preserve">Fees </w:t>
      </w:r>
      <w:r w:rsidR="009610D0" w:rsidRPr="00706A52">
        <w:rPr>
          <w:rFonts w:cstheme="minorHAnsi"/>
          <w:sz w:val="24"/>
          <w:szCs w:val="24"/>
        </w:rPr>
        <w:t>posted at the Town Clerk’s office.</w:t>
      </w:r>
      <w:r w:rsidR="009610D0">
        <w:rPr>
          <w:rFonts w:cstheme="minorHAnsi"/>
          <w:sz w:val="24"/>
          <w:szCs w:val="24"/>
        </w:rPr>
        <w:t xml:space="preserve"> </w:t>
      </w:r>
    </w:p>
    <w:p w14:paraId="1F8F072E" w14:textId="77777777" w:rsidR="009F366E" w:rsidRPr="009F366E" w:rsidRDefault="009F366E" w:rsidP="00B766EB">
      <w:pPr>
        <w:spacing w:after="0"/>
        <w:rPr>
          <w:rFonts w:cstheme="minorHAnsi"/>
          <w:b/>
          <w:sz w:val="24"/>
          <w:szCs w:val="24"/>
          <w:u w:val="single"/>
        </w:rPr>
      </w:pPr>
    </w:p>
    <w:p w14:paraId="4D1329B4" w14:textId="77777777" w:rsidR="009F366E" w:rsidRPr="009F366E" w:rsidRDefault="009F366E" w:rsidP="00B766EB">
      <w:pPr>
        <w:spacing w:after="0"/>
        <w:rPr>
          <w:rFonts w:cstheme="minorHAnsi"/>
          <w:b/>
          <w:sz w:val="24"/>
          <w:szCs w:val="24"/>
          <w:u w:val="single"/>
        </w:rPr>
      </w:pPr>
      <w:r w:rsidRPr="009F366E">
        <w:rPr>
          <w:rFonts w:cstheme="minorHAnsi"/>
          <w:b/>
          <w:sz w:val="24"/>
          <w:szCs w:val="24"/>
          <w:u w:val="single"/>
        </w:rPr>
        <w:t>DISINTERMENT</w:t>
      </w:r>
    </w:p>
    <w:p w14:paraId="7333CEDB" w14:textId="77777777" w:rsidR="009F2A2E" w:rsidRDefault="009F2A2E" w:rsidP="00B766EB">
      <w:pPr>
        <w:spacing w:after="0"/>
        <w:rPr>
          <w:rFonts w:cstheme="minorHAnsi"/>
          <w:sz w:val="24"/>
          <w:szCs w:val="24"/>
        </w:rPr>
      </w:pPr>
    </w:p>
    <w:p w14:paraId="25939A0D" w14:textId="77777777" w:rsidR="009F366E" w:rsidRDefault="009F366E" w:rsidP="00B766EB">
      <w:pPr>
        <w:spacing w:after="0"/>
        <w:rPr>
          <w:rFonts w:cstheme="minorHAnsi"/>
          <w:sz w:val="24"/>
          <w:szCs w:val="24"/>
        </w:rPr>
      </w:pPr>
      <w:r>
        <w:rPr>
          <w:rFonts w:cstheme="minorHAnsi"/>
          <w:sz w:val="24"/>
          <w:szCs w:val="24"/>
        </w:rPr>
        <w:t>Disinterment may be made upon written request to the Town Clerk and duly consented to b</w:t>
      </w:r>
      <w:r w:rsidR="00D76C45">
        <w:rPr>
          <w:rFonts w:cstheme="minorHAnsi"/>
          <w:sz w:val="24"/>
          <w:szCs w:val="24"/>
        </w:rPr>
        <w:t>y</w:t>
      </w:r>
      <w:r>
        <w:rPr>
          <w:rFonts w:cstheme="minorHAnsi"/>
          <w:sz w:val="24"/>
          <w:szCs w:val="24"/>
        </w:rPr>
        <w:t xml:space="preserve"> all of the lot owners of the burial property: the surviving wife, husband, children of full age, and the parents of the deceased</w:t>
      </w:r>
      <w:r w:rsidR="00D03E0E">
        <w:rPr>
          <w:rFonts w:cstheme="minorHAnsi"/>
          <w:sz w:val="24"/>
          <w:szCs w:val="24"/>
        </w:rPr>
        <w:t xml:space="preserve">. </w:t>
      </w:r>
      <w:r>
        <w:rPr>
          <w:rFonts w:cstheme="minorHAnsi"/>
          <w:sz w:val="24"/>
          <w:szCs w:val="24"/>
        </w:rPr>
        <w:t>If the consent of all of these parties cannot be obtained, application may be made to the New York State Supreme Court</w:t>
      </w:r>
      <w:r w:rsidR="00D03E0E">
        <w:rPr>
          <w:rFonts w:cstheme="minorHAnsi"/>
          <w:sz w:val="24"/>
          <w:szCs w:val="24"/>
        </w:rPr>
        <w:t xml:space="preserve">. </w:t>
      </w:r>
      <w:r>
        <w:rPr>
          <w:rFonts w:cstheme="minorHAnsi"/>
          <w:sz w:val="24"/>
          <w:szCs w:val="24"/>
        </w:rPr>
        <w:t>The Town Clerk may require an application to the Supreme Court for disinterment in any instance</w:t>
      </w:r>
      <w:r w:rsidR="00D03E0E">
        <w:rPr>
          <w:rFonts w:cstheme="minorHAnsi"/>
          <w:sz w:val="24"/>
          <w:szCs w:val="24"/>
        </w:rPr>
        <w:t xml:space="preserve">. </w:t>
      </w:r>
      <w:r>
        <w:rPr>
          <w:rFonts w:cstheme="minorHAnsi"/>
          <w:sz w:val="24"/>
          <w:szCs w:val="24"/>
        </w:rPr>
        <w:t xml:space="preserve">The Town, or its agents, must make all </w:t>
      </w:r>
      <w:r w:rsidR="007E4660">
        <w:rPr>
          <w:rFonts w:cstheme="minorHAnsi"/>
          <w:sz w:val="24"/>
          <w:szCs w:val="24"/>
        </w:rPr>
        <w:t>disinterment</w:t>
      </w:r>
      <w:r w:rsidR="00DB750C">
        <w:rPr>
          <w:rFonts w:cstheme="minorHAnsi"/>
          <w:sz w:val="24"/>
          <w:szCs w:val="24"/>
        </w:rPr>
        <w:t>s</w:t>
      </w:r>
      <w:r w:rsidR="00D03E0E">
        <w:rPr>
          <w:rFonts w:cstheme="minorHAnsi"/>
          <w:sz w:val="24"/>
          <w:szCs w:val="24"/>
        </w:rPr>
        <w:t xml:space="preserve">. </w:t>
      </w:r>
      <w:r>
        <w:rPr>
          <w:rFonts w:cstheme="minorHAnsi"/>
          <w:sz w:val="24"/>
          <w:szCs w:val="24"/>
        </w:rPr>
        <w:t xml:space="preserve">A Board of Health burial/transit permit is required for all </w:t>
      </w:r>
      <w:r w:rsidR="00D03E0E">
        <w:rPr>
          <w:rFonts w:cstheme="minorHAnsi"/>
          <w:sz w:val="24"/>
          <w:szCs w:val="24"/>
        </w:rPr>
        <w:t>disinterments</w:t>
      </w:r>
      <w:r>
        <w:rPr>
          <w:rFonts w:cstheme="minorHAnsi"/>
          <w:sz w:val="24"/>
          <w:szCs w:val="24"/>
        </w:rPr>
        <w:t xml:space="preserve"> leavin</w:t>
      </w:r>
      <w:r w:rsidR="0068569B">
        <w:rPr>
          <w:rFonts w:cstheme="minorHAnsi"/>
          <w:sz w:val="24"/>
          <w:szCs w:val="24"/>
        </w:rPr>
        <w:t>g</w:t>
      </w:r>
      <w:r>
        <w:rPr>
          <w:rFonts w:cstheme="minorHAnsi"/>
          <w:sz w:val="24"/>
          <w:szCs w:val="24"/>
        </w:rPr>
        <w:t xml:space="preserve"> the Town of Plat</w:t>
      </w:r>
      <w:r w:rsidR="0068569B">
        <w:rPr>
          <w:rFonts w:cstheme="minorHAnsi"/>
          <w:sz w:val="24"/>
          <w:szCs w:val="24"/>
        </w:rPr>
        <w:t>t</w:t>
      </w:r>
      <w:r>
        <w:rPr>
          <w:rFonts w:cstheme="minorHAnsi"/>
          <w:sz w:val="24"/>
          <w:szCs w:val="24"/>
        </w:rPr>
        <w:t>sburgh Community Mausoleum</w:t>
      </w:r>
      <w:r w:rsidR="00D03E0E">
        <w:rPr>
          <w:rFonts w:cstheme="minorHAnsi"/>
          <w:sz w:val="24"/>
          <w:szCs w:val="24"/>
        </w:rPr>
        <w:t xml:space="preserve">. </w:t>
      </w:r>
      <w:r>
        <w:rPr>
          <w:rFonts w:cstheme="minorHAnsi"/>
          <w:sz w:val="24"/>
          <w:szCs w:val="24"/>
        </w:rPr>
        <w:t>The</w:t>
      </w:r>
      <w:r w:rsidR="0068569B">
        <w:rPr>
          <w:rFonts w:cstheme="minorHAnsi"/>
          <w:sz w:val="24"/>
          <w:szCs w:val="24"/>
        </w:rPr>
        <w:t xml:space="preserve"> </w:t>
      </w:r>
      <w:r>
        <w:rPr>
          <w:rFonts w:cstheme="minorHAnsi"/>
          <w:sz w:val="24"/>
          <w:szCs w:val="24"/>
        </w:rPr>
        <w:t>services of a licensed funeral director will b</w:t>
      </w:r>
      <w:r w:rsidR="0068569B">
        <w:rPr>
          <w:rFonts w:cstheme="minorHAnsi"/>
          <w:sz w:val="24"/>
          <w:szCs w:val="24"/>
        </w:rPr>
        <w:t>e</w:t>
      </w:r>
      <w:r>
        <w:rPr>
          <w:rFonts w:cstheme="minorHAnsi"/>
          <w:sz w:val="24"/>
          <w:szCs w:val="24"/>
        </w:rPr>
        <w:t xml:space="preserve"> required </w:t>
      </w:r>
      <w:r w:rsidR="0068569B">
        <w:rPr>
          <w:rFonts w:cstheme="minorHAnsi"/>
          <w:sz w:val="24"/>
          <w:szCs w:val="24"/>
        </w:rPr>
        <w:t>I</w:t>
      </w:r>
      <w:r>
        <w:rPr>
          <w:rFonts w:cstheme="minorHAnsi"/>
          <w:sz w:val="24"/>
          <w:szCs w:val="24"/>
        </w:rPr>
        <w:t>f</w:t>
      </w:r>
      <w:r w:rsidR="0068569B">
        <w:rPr>
          <w:rFonts w:cstheme="minorHAnsi"/>
          <w:sz w:val="24"/>
          <w:szCs w:val="24"/>
        </w:rPr>
        <w:t xml:space="preserve"> </w:t>
      </w:r>
      <w:r>
        <w:rPr>
          <w:rFonts w:cstheme="minorHAnsi"/>
          <w:sz w:val="24"/>
          <w:szCs w:val="24"/>
        </w:rPr>
        <w:t>th</w:t>
      </w:r>
      <w:r w:rsidR="0068569B">
        <w:rPr>
          <w:rFonts w:cstheme="minorHAnsi"/>
          <w:sz w:val="24"/>
          <w:szCs w:val="24"/>
        </w:rPr>
        <w:t>e</w:t>
      </w:r>
      <w:r>
        <w:rPr>
          <w:rFonts w:cstheme="minorHAnsi"/>
          <w:sz w:val="24"/>
          <w:szCs w:val="24"/>
        </w:rPr>
        <w:t xml:space="preserve"> remains are to be transferred out of the</w:t>
      </w:r>
      <w:r w:rsidR="0068569B">
        <w:rPr>
          <w:rFonts w:cstheme="minorHAnsi"/>
          <w:sz w:val="24"/>
          <w:szCs w:val="24"/>
        </w:rPr>
        <w:t xml:space="preserve"> </w:t>
      </w:r>
      <w:r>
        <w:rPr>
          <w:rFonts w:cstheme="minorHAnsi"/>
          <w:sz w:val="24"/>
          <w:szCs w:val="24"/>
        </w:rPr>
        <w:t>Town of Plattsburgh</w:t>
      </w:r>
      <w:r w:rsidR="0068569B">
        <w:rPr>
          <w:rFonts w:cstheme="minorHAnsi"/>
          <w:sz w:val="24"/>
          <w:szCs w:val="24"/>
        </w:rPr>
        <w:t xml:space="preserve"> C</w:t>
      </w:r>
      <w:r>
        <w:rPr>
          <w:rFonts w:cstheme="minorHAnsi"/>
          <w:sz w:val="24"/>
          <w:szCs w:val="24"/>
        </w:rPr>
        <w:t>ommunity Mausoleu</w:t>
      </w:r>
      <w:r w:rsidR="0068569B">
        <w:rPr>
          <w:rFonts w:cstheme="minorHAnsi"/>
          <w:sz w:val="24"/>
          <w:szCs w:val="24"/>
        </w:rPr>
        <w:t>m</w:t>
      </w:r>
      <w:r>
        <w:rPr>
          <w:rFonts w:cstheme="minorHAnsi"/>
          <w:sz w:val="24"/>
          <w:szCs w:val="24"/>
        </w:rPr>
        <w:t>.</w:t>
      </w:r>
    </w:p>
    <w:p w14:paraId="2A89AD2E" w14:textId="77777777" w:rsidR="0068569B" w:rsidRDefault="0068569B" w:rsidP="00B766EB">
      <w:pPr>
        <w:spacing w:after="0"/>
        <w:rPr>
          <w:rFonts w:cstheme="minorHAnsi"/>
          <w:sz w:val="24"/>
          <w:szCs w:val="24"/>
        </w:rPr>
      </w:pPr>
    </w:p>
    <w:p w14:paraId="7EC589FC" w14:textId="77777777" w:rsidR="0068569B" w:rsidRDefault="0068569B" w:rsidP="00B766EB">
      <w:pPr>
        <w:spacing w:after="0"/>
        <w:rPr>
          <w:rFonts w:cstheme="minorHAnsi"/>
          <w:sz w:val="24"/>
          <w:szCs w:val="24"/>
        </w:rPr>
      </w:pPr>
      <w:r>
        <w:rPr>
          <w:rFonts w:cstheme="minorHAnsi"/>
          <w:sz w:val="24"/>
          <w:szCs w:val="24"/>
        </w:rPr>
        <w:t xml:space="preserve">The utmost care will be exercised in making a removal, but the Town of Plattsburgh Community Mausoleum/Town of Plattsburgh assumes no liability for any damage including damage to any </w:t>
      </w:r>
    </w:p>
    <w:p w14:paraId="7B4B854D" w14:textId="77777777" w:rsidR="0068569B" w:rsidRDefault="0068569B" w:rsidP="00B766EB">
      <w:pPr>
        <w:spacing w:after="0"/>
        <w:rPr>
          <w:rFonts w:cstheme="minorHAnsi"/>
          <w:sz w:val="24"/>
          <w:szCs w:val="24"/>
        </w:rPr>
      </w:pPr>
      <w:r>
        <w:rPr>
          <w:rFonts w:cstheme="minorHAnsi"/>
          <w:sz w:val="24"/>
          <w:szCs w:val="24"/>
        </w:rPr>
        <w:t xml:space="preserve">casket, vault or urn included in making the removal, with all liability resting with the mortuary or funeral home contracted to perform the service. </w:t>
      </w:r>
    </w:p>
    <w:p w14:paraId="1B45C573" w14:textId="77777777" w:rsidR="0068569B" w:rsidRDefault="0068569B" w:rsidP="00B766EB">
      <w:pPr>
        <w:spacing w:after="0"/>
        <w:rPr>
          <w:rFonts w:cstheme="minorHAnsi"/>
          <w:sz w:val="24"/>
          <w:szCs w:val="24"/>
        </w:rPr>
      </w:pPr>
    </w:p>
    <w:p w14:paraId="5EB48499" w14:textId="77777777" w:rsidR="002D5EC7" w:rsidRDefault="0068569B" w:rsidP="00B766EB">
      <w:pPr>
        <w:spacing w:after="0"/>
        <w:rPr>
          <w:rFonts w:cstheme="minorHAnsi"/>
          <w:b/>
          <w:sz w:val="24"/>
          <w:szCs w:val="24"/>
          <w:u w:val="single"/>
        </w:rPr>
      </w:pPr>
      <w:r w:rsidRPr="0068569B">
        <w:rPr>
          <w:rFonts w:cstheme="minorHAnsi"/>
          <w:b/>
          <w:sz w:val="24"/>
          <w:szCs w:val="24"/>
          <w:u w:val="single"/>
        </w:rPr>
        <w:t>FLORAL AND OTHER DECORATIONS</w:t>
      </w:r>
    </w:p>
    <w:p w14:paraId="4E4FC7C9" w14:textId="77777777" w:rsidR="0068569B" w:rsidRDefault="0068569B" w:rsidP="00B766EB">
      <w:pPr>
        <w:spacing w:after="0"/>
        <w:rPr>
          <w:rFonts w:cstheme="minorHAnsi"/>
          <w:b/>
          <w:sz w:val="24"/>
          <w:szCs w:val="24"/>
          <w:u w:val="single"/>
        </w:rPr>
      </w:pPr>
    </w:p>
    <w:p w14:paraId="65B03A91" w14:textId="77777777" w:rsidR="0068569B" w:rsidRDefault="006600CA" w:rsidP="00B766EB">
      <w:pPr>
        <w:spacing w:after="0"/>
        <w:rPr>
          <w:rFonts w:cstheme="minorHAnsi"/>
          <w:sz w:val="24"/>
          <w:szCs w:val="24"/>
        </w:rPr>
      </w:pPr>
      <w:r>
        <w:rPr>
          <w:rFonts w:cstheme="minorHAnsi"/>
          <w:sz w:val="24"/>
          <w:szCs w:val="24"/>
        </w:rPr>
        <w:t>All plantings must be approved</w:t>
      </w:r>
      <w:r w:rsidR="008607AC">
        <w:rPr>
          <w:rFonts w:cstheme="minorHAnsi"/>
          <w:sz w:val="24"/>
          <w:szCs w:val="24"/>
        </w:rPr>
        <w:t xml:space="preserve"> in writing,</w:t>
      </w:r>
      <w:r>
        <w:rPr>
          <w:rFonts w:cstheme="minorHAnsi"/>
          <w:sz w:val="24"/>
          <w:szCs w:val="24"/>
        </w:rPr>
        <w:t xml:space="preserve"> by the Town.</w:t>
      </w:r>
    </w:p>
    <w:p w14:paraId="34C3B0A2" w14:textId="77777777" w:rsidR="006600CA" w:rsidRDefault="006600CA" w:rsidP="00B766EB">
      <w:pPr>
        <w:spacing w:after="0"/>
        <w:rPr>
          <w:rFonts w:cstheme="minorHAnsi"/>
          <w:sz w:val="24"/>
          <w:szCs w:val="24"/>
        </w:rPr>
      </w:pPr>
    </w:p>
    <w:p w14:paraId="525BF62A" w14:textId="77777777" w:rsidR="006600CA" w:rsidRDefault="006600CA" w:rsidP="00B766EB">
      <w:pPr>
        <w:spacing w:after="0"/>
        <w:rPr>
          <w:rFonts w:cstheme="minorHAnsi"/>
          <w:sz w:val="24"/>
          <w:szCs w:val="24"/>
        </w:rPr>
      </w:pPr>
      <w:r>
        <w:rPr>
          <w:rFonts w:cstheme="minorHAnsi"/>
          <w:sz w:val="24"/>
          <w:szCs w:val="24"/>
        </w:rPr>
        <w:t>Above ground edging or fencing o</w:t>
      </w:r>
      <w:r w:rsidR="00D76C45">
        <w:rPr>
          <w:rFonts w:cstheme="minorHAnsi"/>
          <w:sz w:val="24"/>
          <w:szCs w:val="24"/>
        </w:rPr>
        <w:t>n</w:t>
      </w:r>
      <w:r>
        <w:rPr>
          <w:rFonts w:cstheme="minorHAnsi"/>
          <w:sz w:val="24"/>
          <w:szCs w:val="24"/>
        </w:rPr>
        <w:t>/</w:t>
      </w:r>
      <w:r w:rsidR="00DB750C">
        <w:rPr>
          <w:rFonts w:cstheme="minorHAnsi"/>
          <w:sz w:val="24"/>
          <w:szCs w:val="24"/>
        </w:rPr>
        <w:t>off</w:t>
      </w:r>
      <w:r>
        <w:rPr>
          <w:rFonts w:cstheme="minorHAnsi"/>
          <w:sz w:val="24"/>
          <w:szCs w:val="24"/>
        </w:rPr>
        <w:t xml:space="preserve"> any area, lot, or grave, is not permitted and will be removed without notice.</w:t>
      </w:r>
    </w:p>
    <w:p w14:paraId="2CFF95C1" w14:textId="77777777" w:rsidR="006600CA" w:rsidRDefault="006600CA" w:rsidP="00B766EB">
      <w:pPr>
        <w:spacing w:after="0"/>
        <w:rPr>
          <w:rFonts w:cstheme="minorHAnsi"/>
          <w:sz w:val="24"/>
          <w:szCs w:val="24"/>
        </w:rPr>
      </w:pPr>
    </w:p>
    <w:p w14:paraId="6420E78D" w14:textId="77777777" w:rsidR="006600CA" w:rsidRDefault="006600CA" w:rsidP="00B766EB">
      <w:pPr>
        <w:spacing w:after="0"/>
        <w:rPr>
          <w:rFonts w:cstheme="minorHAnsi"/>
          <w:sz w:val="24"/>
          <w:szCs w:val="24"/>
        </w:rPr>
      </w:pPr>
      <w:r>
        <w:rPr>
          <w:rFonts w:cstheme="minorHAnsi"/>
          <w:sz w:val="24"/>
          <w:szCs w:val="24"/>
        </w:rPr>
        <w:t xml:space="preserve">Floral decorations are limited to one container on each grave, </w:t>
      </w:r>
      <w:r w:rsidR="00DB750C">
        <w:rPr>
          <w:rFonts w:cstheme="minorHAnsi"/>
          <w:sz w:val="24"/>
          <w:szCs w:val="24"/>
        </w:rPr>
        <w:t>crypt,</w:t>
      </w:r>
      <w:r>
        <w:rPr>
          <w:rFonts w:cstheme="minorHAnsi"/>
          <w:sz w:val="24"/>
          <w:szCs w:val="24"/>
        </w:rPr>
        <w:t xml:space="preserve"> or niche</w:t>
      </w:r>
      <w:r w:rsidR="00DB750C">
        <w:rPr>
          <w:rFonts w:cstheme="minorHAnsi"/>
          <w:sz w:val="24"/>
          <w:szCs w:val="24"/>
        </w:rPr>
        <w:t xml:space="preserve">. </w:t>
      </w:r>
      <w:r>
        <w:rPr>
          <w:rFonts w:cstheme="minorHAnsi"/>
          <w:sz w:val="24"/>
          <w:szCs w:val="24"/>
        </w:rPr>
        <w:t>Pots or containers are to be placed close to the marker or monument in order to facilitate grass cutting and trimming</w:t>
      </w:r>
      <w:r w:rsidR="00DB750C">
        <w:rPr>
          <w:rFonts w:cstheme="minorHAnsi"/>
          <w:sz w:val="24"/>
          <w:szCs w:val="24"/>
        </w:rPr>
        <w:t xml:space="preserve">. </w:t>
      </w:r>
      <w:r>
        <w:rPr>
          <w:rFonts w:cstheme="minorHAnsi"/>
          <w:sz w:val="24"/>
          <w:szCs w:val="24"/>
        </w:rPr>
        <w:t xml:space="preserve">Glass containers of any kind </w:t>
      </w:r>
      <w:r w:rsidR="00D76C45">
        <w:rPr>
          <w:rFonts w:cstheme="minorHAnsi"/>
          <w:sz w:val="24"/>
          <w:szCs w:val="24"/>
        </w:rPr>
        <w:t>a</w:t>
      </w:r>
      <w:r>
        <w:rPr>
          <w:rFonts w:cstheme="minorHAnsi"/>
          <w:sz w:val="24"/>
          <w:szCs w:val="24"/>
        </w:rPr>
        <w:t xml:space="preserve">re prohibited. </w:t>
      </w:r>
    </w:p>
    <w:p w14:paraId="5D5FEF47" w14:textId="77777777" w:rsidR="006600CA" w:rsidRDefault="006600CA" w:rsidP="00B766EB">
      <w:pPr>
        <w:spacing w:after="0"/>
        <w:rPr>
          <w:rFonts w:cstheme="minorHAnsi"/>
          <w:sz w:val="24"/>
          <w:szCs w:val="24"/>
        </w:rPr>
      </w:pPr>
    </w:p>
    <w:p w14:paraId="446B5594" w14:textId="77777777" w:rsidR="006600CA" w:rsidRDefault="006600CA" w:rsidP="00B766EB">
      <w:pPr>
        <w:spacing w:after="0"/>
        <w:rPr>
          <w:rFonts w:cstheme="minorHAnsi"/>
          <w:sz w:val="24"/>
          <w:szCs w:val="24"/>
        </w:rPr>
      </w:pPr>
      <w:r>
        <w:rPr>
          <w:rFonts w:cstheme="minorHAnsi"/>
          <w:sz w:val="24"/>
          <w:szCs w:val="24"/>
        </w:rPr>
        <w:t>In order to facilitate maintenance of the grounds and areas around monuments and markers and mausoleum walkways, no candles, statues</w:t>
      </w:r>
      <w:r w:rsidR="00D76C45">
        <w:rPr>
          <w:rFonts w:cstheme="minorHAnsi"/>
          <w:sz w:val="24"/>
          <w:szCs w:val="24"/>
        </w:rPr>
        <w:t>,</w:t>
      </w:r>
      <w:r>
        <w:rPr>
          <w:rFonts w:cstheme="minorHAnsi"/>
          <w:sz w:val="24"/>
          <w:szCs w:val="24"/>
        </w:rPr>
        <w:t xml:space="preserve"> shepherd’s hooks, stuffed animals, solar lights, balloons, or other remembrances items are permitted</w:t>
      </w:r>
      <w:r w:rsidR="00DB750C">
        <w:rPr>
          <w:rFonts w:cstheme="minorHAnsi"/>
          <w:sz w:val="24"/>
          <w:szCs w:val="24"/>
        </w:rPr>
        <w:t xml:space="preserve">. </w:t>
      </w:r>
      <w:r>
        <w:rPr>
          <w:rFonts w:cstheme="minorHAnsi"/>
          <w:sz w:val="24"/>
          <w:szCs w:val="24"/>
        </w:rPr>
        <w:t>The Town also recommends not leaving anything of monetary or sentimental value at a grave or crypt, and the</w:t>
      </w:r>
      <w:r w:rsidR="007147C8">
        <w:rPr>
          <w:rFonts w:cstheme="minorHAnsi"/>
          <w:sz w:val="24"/>
          <w:szCs w:val="24"/>
        </w:rPr>
        <w:t xml:space="preserve"> </w:t>
      </w:r>
      <w:r>
        <w:rPr>
          <w:rFonts w:cstheme="minorHAnsi"/>
          <w:sz w:val="24"/>
          <w:szCs w:val="24"/>
        </w:rPr>
        <w:t>Town will not accept any responsibility for loss of such items</w:t>
      </w:r>
      <w:r w:rsidR="00DB750C">
        <w:rPr>
          <w:rFonts w:cstheme="minorHAnsi"/>
          <w:sz w:val="24"/>
          <w:szCs w:val="24"/>
        </w:rPr>
        <w:t xml:space="preserve">. </w:t>
      </w:r>
      <w:r>
        <w:rPr>
          <w:rFonts w:cstheme="minorHAnsi"/>
          <w:sz w:val="24"/>
          <w:szCs w:val="24"/>
        </w:rPr>
        <w:t xml:space="preserve">The Town reserves the right to remove any item without notice. </w:t>
      </w:r>
    </w:p>
    <w:p w14:paraId="64BEDFFC" w14:textId="77777777" w:rsidR="006600CA" w:rsidRDefault="006600CA" w:rsidP="00B766EB">
      <w:pPr>
        <w:spacing w:after="0"/>
        <w:rPr>
          <w:rFonts w:cstheme="minorHAnsi"/>
          <w:sz w:val="24"/>
          <w:szCs w:val="24"/>
        </w:rPr>
      </w:pPr>
    </w:p>
    <w:p w14:paraId="09A3C2DB" w14:textId="7CC2A973" w:rsidR="006600CA" w:rsidRDefault="006600CA" w:rsidP="00B766EB">
      <w:pPr>
        <w:spacing w:after="0"/>
        <w:rPr>
          <w:rFonts w:cstheme="minorHAnsi"/>
          <w:sz w:val="24"/>
          <w:szCs w:val="24"/>
        </w:rPr>
      </w:pPr>
      <w:r>
        <w:rPr>
          <w:rFonts w:cstheme="minorHAnsi"/>
          <w:sz w:val="24"/>
          <w:szCs w:val="24"/>
        </w:rPr>
        <w:t>In winter months, wreaths on standards are allowed as close to the crypt or monument as possible</w:t>
      </w:r>
      <w:r w:rsidR="00DB750C">
        <w:rPr>
          <w:rFonts w:cstheme="minorHAnsi"/>
          <w:sz w:val="24"/>
          <w:szCs w:val="24"/>
        </w:rPr>
        <w:t xml:space="preserve">. </w:t>
      </w:r>
      <w:r>
        <w:rPr>
          <w:rFonts w:cstheme="minorHAnsi"/>
          <w:sz w:val="24"/>
          <w:szCs w:val="24"/>
        </w:rPr>
        <w:t>The Town or it</w:t>
      </w:r>
      <w:ins w:id="7" w:author="Kathryn Kalluche" w:date="2022-02-11T11:40:00Z">
        <w:r w:rsidR="001840E1">
          <w:rPr>
            <w:rFonts w:cstheme="minorHAnsi"/>
            <w:sz w:val="24"/>
            <w:szCs w:val="24"/>
          </w:rPr>
          <w:t>s</w:t>
        </w:r>
      </w:ins>
      <w:r>
        <w:rPr>
          <w:rFonts w:cstheme="minorHAnsi"/>
          <w:sz w:val="24"/>
          <w:szCs w:val="24"/>
        </w:rPr>
        <w:t xml:space="preserve"> agents will do everything possible to protect floral </w:t>
      </w:r>
      <w:del w:id="8" w:author="Kathryn Kalluche" w:date="2022-02-11T11:40:00Z">
        <w:r w:rsidDel="001840E1">
          <w:rPr>
            <w:rFonts w:cstheme="minorHAnsi"/>
            <w:sz w:val="24"/>
            <w:szCs w:val="24"/>
          </w:rPr>
          <w:delText>decorations, but</w:delText>
        </w:r>
      </w:del>
      <w:ins w:id="9" w:author="Kathryn Kalluche" w:date="2022-02-11T11:40:00Z">
        <w:r w:rsidR="001840E1">
          <w:rPr>
            <w:rFonts w:cstheme="minorHAnsi"/>
            <w:sz w:val="24"/>
            <w:szCs w:val="24"/>
          </w:rPr>
          <w:t>decorations but</w:t>
        </w:r>
      </w:ins>
      <w:r>
        <w:rPr>
          <w:rFonts w:cstheme="minorHAnsi"/>
          <w:sz w:val="24"/>
          <w:szCs w:val="24"/>
        </w:rPr>
        <w:t xml:space="preserve"> cannot ac</w:t>
      </w:r>
      <w:r w:rsidR="006D531C">
        <w:rPr>
          <w:rFonts w:cstheme="minorHAnsi"/>
          <w:sz w:val="24"/>
          <w:szCs w:val="24"/>
        </w:rPr>
        <w:t>c</w:t>
      </w:r>
      <w:r>
        <w:rPr>
          <w:rFonts w:cstheme="minorHAnsi"/>
          <w:sz w:val="24"/>
          <w:szCs w:val="24"/>
        </w:rPr>
        <w:t xml:space="preserve">ept responsibility for them.  </w:t>
      </w:r>
    </w:p>
    <w:p w14:paraId="6A770C25" w14:textId="77777777" w:rsidR="006600CA" w:rsidRDefault="006600CA" w:rsidP="00B766EB">
      <w:pPr>
        <w:spacing w:after="0"/>
        <w:rPr>
          <w:rFonts w:cstheme="minorHAnsi"/>
          <w:sz w:val="24"/>
          <w:szCs w:val="24"/>
        </w:rPr>
      </w:pPr>
    </w:p>
    <w:p w14:paraId="7419D74E" w14:textId="7A2E3A56" w:rsidR="006600CA" w:rsidRDefault="006600CA" w:rsidP="00B766EB">
      <w:pPr>
        <w:spacing w:after="0"/>
        <w:rPr>
          <w:rFonts w:cstheme="minorHAnsi"/>
          <w:sz w:val="24"/>
          <w:szCs w:val="24"/>
        </w:rPr>
      </w:pPr>
      <w:r>
        <w:rPr>
          <w:rFonts w:cstheme="minorHAnsi"/>
          <w:sz w:val="24"/>
          <w:szCs w:val="24"/>
        </w:rPr>
        <w:t xml:space="preserve">Cut flowers are </w:t>
      </w:r>
      <w:r w:rsidR="00EA1C10">
        <w:rPr>
          <w:rFonts w:cstheme="minorHAnsi"/>
          <w:sz w:val="24"/>
          <w:szCs w:val="24"/>
        </w:rPr>
        <w:t>always permitted</w:t>
      </w:r>
      <w:r w:rsidR="00EA1C10" w:rsidRPr="00EA1C10">
        <w:rPr>
          <w:rFonts w:cstheme="minorHAnsi"/>
          <w:sz w:val="24"/>
          <w:szCs w:val="24"/>
        </w:rPr>
        <w:t xml:space="preserve"> but</w:t>
      </w:r>
      <w:r>
        <w:rPr>
          <w:rFonts w:cstheme="minorHAnsi"/>
          <w:sz w:val="24"/>
          <w:szCs w:val="24"/>
        </w:rPr>
        <w:t xml:space="preserve"> will be remo</w:t>
      </w:r>
      <w:r w:rsidR="00C068B5">
        <w:rPr>
          <w:rFonts w:cstheme="minorHAnsi"/>
          <w:sz w:val="24"/>
          <w:szCs w:val="24"/>
        </w:rPr>
        <w:t>v</w:t>
      </w:r>
      <w:r>
        <w:rPr>
          <w:rFonts w:cstheme="minorHAnsi"/>
          <w:sz w:val="24"/>
          <w:szCs w:val="24"/>
        </w:rPr>
        <w:t>ed</w:t>
      </w:r>
      <w:r w:rsidR="00C068B5">
        <w:rPr>
          <w:rFonts w:cstheme="minorHAnsi"/>
          <w:sz w:val="24"/>
          <w:szCs w:val="24"/>
        </w:rPr>
        <w:t xml:space="preserve"> </w:t>
      </w:r>
      <w:r>
        <w:rPr>
          <w:rFonts w:cstheme="minorHAnsi"/>
          <w:sz w:val="24"/>
          <w:szCs w:val="24"/>
        </w:rPr>
        <w:t>upon becoming wilted or unsightly</w:t>
      </w:r>
      <w:r w:rsidR="00C068B5">
        <w:rPr>
          <w:rFonts w:cstheme="minorHAnsi"/>
          <w:sz w:val="24"/>
          <w:szCs w:val="24"/>
        </w:rPr>
        <w:t xml:space="preserve"> </w:t>
      </w:r>
      <w:r>
        <w:rPr>
          <w:rFonts w:cstheme="minorHAnsi"/>
          <w:sz w:val="24"/>
          <w:szCs w:val="24"/>
        </w:rPr>
        <w:t>with an odor</w:t>
      </w:r>
      <w:r w:rsidR="00C068B5">
        <w:rPr>
          <w:rFonts w:cstheme="minorHAnsi"/>
          <w:sz w:val="24"/>
          <w:szCs w:val="24"/>
        </w:rPr>
        <w:t xml:space="preserve"> </w:t>
      </w:r>
      <w:r>
        <w:rPr>
          <w:rFonts w:cstheme="minorHAnsi"/>
          <w:sz w:val="24"/>
          <w:szCs w:val="24"/>
        </w:rPr>
        <w:t>from</w:t>
      </w:r>
      <w:r w:rsidR="00C068B5">
        <w:rPr>
          <w:rFonts w:cstheme="minorHAnsi"/>
          <w:sz w:val="24"/>
          <w:szCs w:val="24"/>
        </w:rPr>
        <w:t xml:space="preserve"> </w:t>
      </w:r>
      <w:r>
        <w:rPr>
          <w:rFonts w:cstheme="minorHAnsi"/>
          <w:sz w:val="24"/>
          <w:szCs w:val="24"/>
        </w:rPr>
        <w:t>stagnant water.</w:t>
      </w:r>
    </w:p>
    <w:p w14:paraId="1E65D2CF" w14:textId="77777777" w:rsidR="00C068B5" w:rsidRDefault="00C068B5" w:rsidP="00B766EB">
      <w:pPr>
        <w:spacing w:after="0"/>
        <w:rPr>
          <w:rFonts w:cstheme="minorHAnsi"/>
          <w:sz w:val="24"/>
          <w:szCs w:val="24"/>
        </w:rPr>
      </w:pPr>
    </w:p>
    <w:p w14:paraId="43551243" w14:textId="77777777" w:rsidR="00C068B5" w:rsidRDefault="00C068B5" w:rsidP="00B766EB">
      <w:pPr>
        <w:spacing w:after="0"/>
        <w:rPr>
          <w:rFonts w:cstheme="minorHAnsi"/>
          <w:sz w:val="24"/>
          <w:szCs w:val="24"/>
        </w:rPr>
      </w:pPr>
      <w:r>
        <w:rPr>
          <w:rFonts w:cstheme="minorHAnsi"/>
          <w:sz w:val="24"/>
          <w:szCs w:val="24"/>
        </w:rPr>
        <w:t>One decoration per crypt or niche is permitted and shall be placed in the area designated in the central garden or on the table closest to the crypt or niche</w:t>
      </w:r>
      <w:r w:rsidR="00DB750C">
        <w:rPr>
          <w:rFonts w:cstheme="minorHAnsi"/>
          <w:sz w:val="24"/>
          <w:szCs w:val="24"/>
        </w:rPr>
        <w:t xml:space="preserve">. </w:t>
      </w:r>
      <w:r>
        <w:rPr>
          <w:rFonts w:cstheme="minorHAnsi"/>
          <w:sz w:val="24"/>
          <w:szCs w:val="24"/>
        </w:rPr>
        <w:t>Potted plants are permitted up to eight inches in diameter</w:t>
      </w:r>
      <w:r w:rsidR="00DB750C">
        <w:rPr>
          <w:rFonts w:cstheme="minorHAnsi"/>
          <w:sz w:val="24"/>
          <w:szCs w:val="24"/>
        </w:rPr>
        <w:t xml:space="preserve">. </w:t>
      </w:r>
      <w:r>
        <w:rPr>
          <w:rFonts w:cstheme="minorHAnsi"/>
          <w:sz w:val="24"/>
          <w:szCs w:val="24"/>
        </w:rPr>
        <w:t>All floral tributes will be removed as soon as they are deemed unsightly by the Town or its agents.</w:t>
      </w:r>
    </w:p>
    <w:p w14:paraId="31AA5D9F" w14:textId="77777777" w:rsidR="00C068B5" w:rsidRDefault="00C068B5" w:rsidP="00B766EB">
      <w:pPr>
        <w:spacing w:after="0"/>
        <w:rPr>
          <w:rFonts w:cstheme="minorHAnsi"/>
          <w:sz w:val="24"/>
          <w:szCs w:val="24"/>
        </w:rPr>
      </w:pPr>
    </w:p>
    <w:p w14:paraId="6FD668F6" w14:textId="77777777" w:rsidR="00C068B5" w:rsidRDefault="00C068B5" w:rsidP="00B766EB">
      <w:pPr>
        <w:spacing w:after="0"/>
        <w:rPr>
          <w:rFonts w:cstheme="minorHAnsi"/>
          <w:sz w:val="24"/>
          <w:szCs w:val="24"/>
        </w:rPr>
      </w:pPr>
      <w:r>
        <w:rPr>
          <w:rFonts w:cstheme="minorHAnsi"/>
          <w:sz w:val="24"/>
          <w:szCs w:val="24"/>
        </w:rPr>
        <w:t>Any flower arrangement shall be made in such manner as to minimize the obstruction of the lowest level crypt</w:t>
      </w:r>
      <w:r w:rsidR="00DB750C">
        <w:rPr>
          <w:rFonts w:cstheme="minorHAnsi"/>
          <w:sz w:val="24"/>
          <w:szCs w:val="24"/>
        </w:rPr>
        <w:t xml:space="preserve">. </w:t>
      </w:r>
      <w:r>
        <w:rPr>
          <w:rFonts w:cstheme="minorHAnsi"/>
          <w:sz w:val="24"/>
          <w:szCs w:val="24"/>
        </w:rPr>
        <w:t xml:space="preserve">The Town reserves the right to move, </w:t>
      </w:r>
      <w:r w:rsidR="00DB750C">
        <w:rPr>
          <w:rFonts w:cstheme="minorHAnsi"/>
          <w:sz w:val="24"/>
          <w:szCs w:val="24"/>
        </w:rPr>
        <w:t>relocate,</w:t>
      </w:r>
      <w:r>
        <w:rPr>
          <w:rFonts w:cstheme="minorHAnsi"/>
          <w:sz w:val="24"/>
          <w:szCs w:val="24"/>
        </w:rPr>
        <w:t xml:space="preserve"> or remove any flower arrangements which do </w:t>
      </w:r>
      <w:r w:rsidR="00DB750C">
        <w:rPr>
          <w:rFonts w:cstheme="minorHAnsi"/>
          <w:sz w:val="24"/>
          <w:szCs w:val="24"/>
        </w:rPr>
        <w:t>not</w:t>
      </w:r>
      <w:r>
        <w:rPr>
          <w:rFonts w:cstheme="minorHAnsi"/>
          <w:sz w:val="24"/>
          <w:szCs w:val="24"/>
        </w:rPr>
        <w:t xml:space="preserve"> comply with the terms of this section</w:t>
      </w:r>
      <w:r w:rsidR="00DB750C">
        <w:rPr>
          <w:rFonts w:cstheme="minorHAnsi"/>
          <w:sz w:val="24"/>
          <w:szCs w:val="24"/>
        </w:rPr>
        <w:t xml:space="preserve">. </w:t>
      </w:r>
      <w:r>
        <w:rPr>
          <w:rFonts w:cstheme="minorHAnsi"/>
          <w:sz w:val="24"/>
          <w:szCs w:val="24"/>
        </w:rPr>
        <w:t>The Town is not responsible for any flowers or plants.</w:t>
      </w:r>
    </w:p>
    <w:p w14:paraId="0F859B28" w14:textId="77777777" w:rsidR="00C068B5" w:rsidRDefault="00C068B5" w:rsidP="00B766EB">
      <w:pPr>
        <w:spacing w:after="0"/>
        <w:rPr>
          <w:rFonts w:cstheme="minorHAnsi"/>
          <w:sz w:val="24"/>
          <w:szCs w:val="24"/>
        </w:rPr>
      </w:pPr>
    </w:p>
    <w:p w14:paraId="139E15B1" w14:textId="0C982122" w:rsidR="00C068B5" w:rsidRPr="0018050F" w:rsidRDefault="00C068B5" w:rsidP="00B766EB">
      <w:pPr>
        <w:spacing w:after="0"/>
        <w:rPr>
          <w:rFonts w:cstheme="minorHAnsi"/>
          <w:b/>
          <w:sz w:val="24"/>
          <w:szCs w:val="24"/>
        </w:rPr>
      </w:pPr>
      <w:r>
        <w:rPr>
          <w:rFonts w:cstheme="minorHAnsi"/>
          <w:sz w:val="24"/>
          <w:szCs w:val="24"/>
        </w:rPr>
        <w:t>No device for decoration that require</w:t>
      </w:r>
      <w:r w:rsidR="00B5192A" w:rsidRPr="00EA1C10">
        <w:rPr>
          <w:rFonts w:cstheme="minorHAnsi"/>
          <w:sz w:val="24"/>
          <w:szCs w:val="24"/>
        </w:rPr>
        <w:t>s</w:t>
      </w:r>
      <w:r>
        <w:rPr>
          <w:rFonts w:cstheme="minorHAnsi"/>
          <w:sz w:val="24"/>
          <w:szCs w:val="24"/>
        </w:rPr>
        <w:t xml:space="preserve"> drilling or permanent defacing of a crypt or niche is allowed. </w:t>
      </w:r>
      <w:r w:rsidR="0018050F">
        <w:rPr>
          <w:rFonts w:cstheme="minorHAnsi"/>
          <w:sz w:val="24"/>
          <w:szCs w:val="24"/>
        </w:rPr>
        <w:t xml:space="preserve">The only allowable adhesive tape for the hanging of tributes is removable tape (such as Command™ type), because it is removable and leaves no residue. </w:t>
      </w:r>
      <w:r w:rsidR="007E4660">
        <w:rPr>
          <w:rFonts w:cstheme="minorHAnsi"/>
          <w:b/>
          <w:sz w:val="24"/>
          <w:szCs w:val="24"/>
        </w:rPr>
        <w:t>No other type of</w:t>
      </w:r>
      <w:r w:rsidR="0018050F" w:rsidRPr="0018050F">
        <w:rPr>
          <w:rFonts w:cstheme="minorHAnsi"/>
          <w:b/>
          <w:sz w:val="24"/>
          <w:szCs w:val="24"/>
        </w:rPr>
        <w:t xml:space="preserve"> adhesive tape is allowed. </w:t>
      </w:r>
    </w:p>
    <w:p w14:paraId="32B2D7B5" w14:textId="77777777" w:rsidR="006600CA" w:rsidRDefault="006600CA" w:rsidP="00B766EB">
      <w:pPr>
        <w:spacing w:after="0"/>
        <w:rPr>
          <w:rFonts w:cstheme="minorHAnsi"/>
          <w:sz w:val="24"/>
          <w:szCs w:val="24"/>
        </w:rPr>
      </w:pPr>
    </w:p>
    <w:p w14:paraId="1209FB45" w14:textId="77777777" w:rsidR="006600CA" w:rsidRDefault="00C068B5" w:rsidP="00B766EB">
      <w:pPr>
        <w:spacing w:after="0"/>
        <w:rPr>
          <w:rFonts w:cstheme="minorHAnsi"/>
          <w:b/>
          <w:sz w:val="24"/>
          <w:szCs w:val="24"/>
          <w:u w:val="single"/>
        </w:rPr>
      </w:pPr>
      <w:r>
        <w:rPr>
          <w:rFonts w:cstheme="minorHAnsi"/>
          <w:b/>
          <w:sz w:val="24"/>
          <w:szCs w:val="24"/>
          <w:u w:val="single"/>
        </w:rPr>
        <w:t>CLEANING THE GROUNDS</w:t>
      </w:r>
    </w:p>
    <w:p w14:paraId="23F9489B" w14:textId="77777777" w:rsidR="00C068B5" w:rsidRDefault="00C068B5" w:rsidP="00B766EB">
      <w:pPr>
        <w:spacing w:after="0"/>
        <w:rPr>
          <w:rFonts w:cstheme="minorHAnsi"/>
          <w:b/>
          <w:sz w:val="24"/>
          <w:szCs w:val="24"/>
          <w:u w:val="single"/>
        </w:rPr>
      </w:pPr>
    </w:p>
    <w:p w14:paraId="2D63212D" w14:textId="7A0B5B29" w:rsidR="00C068B5" w:rsidRDefault="00C068B5" w:rsidP="00B766EB">
      <w:pPr>
        <w:spacing w:after="0"/>
        <w:rPr>
          <w:rFonts w:cstheme="minorHAnsi"/>
          <w:sz w:val="24"/>
          <w:szCs w:val="24"/>
        </w:rPr>
      </w:pPr>
      <w:r w:rsidRPr="00B023E4">
        <w:rPr>
          <w:rFonts w:cstheme="minorHAnsi"/>
          <w:sz w:val="24"/>
          <w:szCs w:val="24"/>
        </w:rPr>
        <w:t xml:space="preserve">All </w:t>
      </w:r>
      <w:r w:rsidR="00D76C45" w:rsidRPr="00B023E4">
        <w:rPr>
          <w:rFonts w:cstheme="minorHAnsi"/>
          <w:sz w:val="24"/>
          <w:szCs w:val="24"/>
        </w:rPr>
        <w:t>w</w:t>
      </w:r>
      <w:r w:rsidRPr="00B023E4">
        <w:rPr>
          <w:rFonts w:cstheme="minorHAnsi"/>
          <w:sz w:val="24"/>
          <w:szCs w:val="24"/>
        </w:rPr>
        <w:t>reaths and other winter decorations are to be removed before April 1</w:t>
      </w:r>
      <w:r w:rsidRPr="00B023E4">
        <w:rPr>
          <w:rFonts w:cstheme="minorHAnsi"/>
          <w:sz w:val="24"/>
          <w:szCs w:val="24"/>
          <w:vertAlign w:val="superscript"/>
        </w:rPr>
        <w:t>st</w:t>
      </w:r>
      <w:r w:rsidR="00DB750C" w:rsidRPr="00B023E4">
        <w:rPr>
          <w:rFonts w:cstheme="minorHAnsi"/>
          <w:sz w:val="24"/>
          <w:szCs w:val="24"/>
          <w:vertAlign w:val="superscript"/>
        </w:rPr>
        <w:t>.</w:t>
      </w:r>
      <w:r w:rsidR="00B5192A" w:rsidRPr="00B023E4">
        <w:rPr>
          <w:rFonts w:cstheme="minorHAnsi"/>
          <w:b/>
          <w:bCs/>
          <w:sz w:val="24"/>
          <w:szCs w:val="24"/>
        </w:rPr>
        <w:t xml:space="preserve">. </w:t>
      </w:r>
      <w:r w:rsidRPr="00B023E4">
        <w:rPr>
          <w:rFonts w:cstheme="minorHAnsi"/>
          <w:sz w:val="24"/>
          <w:szCs w:val="24"/>
        </w:rPr>
        <w:t>All flowers, pots, and other summer decorations are to be removed by October 15</w:t>
      </w:r>
      <w:r w:rsidRPr="00B023E4">
        <w:rPr>
          <w:rFonts w:cstheme="minorHAnsi"/>
          <w:sz w:val="24"/>
          <w:szCs w:val="24"/>
          <w:vertAlign w:val="superscript"/>
        </w:rPr>
        <w:t>th</w:t>
      </w:r>
      <w:r w:rsidR="00DB750C" w:rsidRPr="00B023E4">
        <w:rPr>
          <w:rFonts w:cstheme="minorHAnsi"/>
          <w:sz w:val="24"/>
          <w:szCs w:val="24"/>
        </w:rPr>
        <w:t xml:space="preserve">. </w:t>
      </w:r>
      <w:r w:rsidRPr="00B023E4">
        <w:rPr>
          <w:rFonts w:cstheme="minorHAnsi"/>
          <w:sz w:val="24"/>
          <w:szCs w:val="24"/>
        </w:rPr>
        <w:t>After those da</w:t>
      </w:r>
      <w:r w:rsidR="00DC1CC1" w:rsidRPr="00B023E4">
        <w:rPr>
          <w:rFonts w:cstheme="minorHAnsi"/>
          <w:sz w:val="24"/>
          <w:szCs w:val="24"/>
        </w:rPr>
        <w:t>t</w:t>
      </w:r>
      <w:r w:rsidRPr="00B023E4">
        <w:rPr>
          <w:rFonts w:cstheme="minorHAnsi"/>
          <w:sz w:val="24"/>
          <w:szCs w:val="24"/>
        </w:rPr>
        <w:t>es</w:t>
      </w:r>
      <w:r w:rsidR="00B5192A" w:rsidRPr="00B023E4">
        <w:rPr>
          <w:rFonts w:cstheme="minorHAnsi"/>
          <w:b/>
          <w:bCs/>
          <w:sz w:val="24"/>
          <w:szCs w:val="24"/>
        </w:rPr>
        <w:t>,</w:t>
      </w:r>
      <w:r w:rsidRPr="00B023E4">
        <w:rPr>
          <w:rFonts w:cstheme="minorHAnsi"/>
          <w:sz w:val="24"/>
          <w:szCs w:val="24"/>
        </w:rPr>
        <w:t xml:space="preserve"> the Town or its agents will remove all remaining decorations.</w:t>
      </w:r>
      <w:r>
        <w:rPr>
          <w:rFonts w:cstheme="minorHAnsi"/>
          <w:sz w:val="24"/>
          <w:szCs w:val="24"/>
        </w:rPr>
        <w:t xml:space="preserve"> </w:t>
      </w:r>
    </w:p>
    <w:p w14:paraId="4EFC7E09" w14:textId="77777777" w:rsidR="00DC1CC1" w:rsidRDefault="00DC1CC1" w:rsidP="00B766EB">
      <w:pPr>
        <w:spacing w:after="0"/>
        <w:rPr>
          <w:rFonts w:cstheme="minorHAnsi"/>
          <w:sz w:val="24"/>
          <w:szCs w:val="24"/>
        </w:rPr>
      </w:pPr>
    </w:p>
    <w:p w14:paraId="477BEC12" w14:textId="77777777" w:rsidR="00DC1CC1" w:rsidRDefault="00DC1CC1" w:rsidP="00B766EB">
      <w:pPr>
        <w:spacing w:after="0"/>
        <w:rPr>
          <w:rFonts w:cstheme="minorHAnsi"/>
          <w:b/>
          <w:sz w:val="24"/>
          <w:szCs w:val="24"/>
          <w:u w:val="single"/>
        </w:rPr>
      </w:pPr>
      <w:r>
        <w:rPr>
          <w:rFonts w:cstheme="minorHAnsi"/>
          <w:b/>
          <w:sz w:val="24"/>
          <w:szCs w:val="24"/>
          <w:u w:val="single"/>
        </w:rPr>
        <w:t>MONUMENTS AND MEMORIALS</w:t>
      </w:r>
    </w:p>
    <w:p w14:paraId="781C4F58" w14:textId="77777777" w:rsidR="00DC1CC1" w:rsidRDefault="00DC1CC1" w:rsidP="00B766EB">
      <w:pPr>
        <w:spacing w:after="0"/>
        <w:rPr>
          <w:rFonts w:cstheme="minorHAnsi"/>
          <w:b/>
          <w:sz w:val="24"/>
          <w:szCs w:val="24"/>
          <w:u w:val="single"/>
        </w:rPr>
      </w:pPr>
    </w:p>
    <w:p w14:paraId="711CD6E1" w14:textId="77777777" w:rsidR="00DC1CC1" w:rsidRDefault="00DC1CC1" w:rsidP="00B766EB">
      <w:pPr>
        <w:spacing w:after="0"/>
        <w:rPr>
          <w:rFonts w:cstheme="minorHAnsi"/>
          <w:sz w:val="24"/>
          <w:szCs w:val="24"/>
        </w:rPr>
      </w:pPr>
      <w:r>
        <w:rPr>
          <w:rFonts w:cstheme="minorHAnsi"/>
          <w:sz w:val="24"/>
          <w:szCs w:val="24"/>
        </w:rPr>
        <w:t>Monuments and markers may only be placed on a lot or single grave of the original contractual owners</w:t>
      </w:r>
      <w:r w:rsidR="00DB750C">
        <w:rPr>
          <w:rFonts w:cstheme="minorHAnsi"/>
          <w:sz w:val="24"/>
          <w:szCs w:val="24"/>
        </w:rPr>
        <w:t xml:space="preserve">. </w:t>
      </w:r>
      <w:r>
        <w:rPr>
          <w:rFonts w:cstheme="minorHAnsi"/>
          <w:sz w:val="24"/>
          <w:szCs w:val="24"/>
        </w:rPr>
        <w:t xml:space="preserve">Should any memorial or crypt become unsightly, dilapidated, or dangerous to visitors, the Town reserves the right to correct the condition or remove it at the expense of the lot owner. </w:t>
      </w:r>
    </w:p>
    <w:p w14:paraId="7A6C75F0" w14:textId="77777777" w:rsidR="00DC1CC1" w:rsidRDefault="00DC1CC1" w:rsidP="00B766EB">
      <w:pPr>
        <w:spacing w:after="0"/>
        <w:rPr>
          <w:rFonts w:cstheme="minorHAnsi"/>
          <w:sz w:val="24"/>
          <w:szCs w:val="24"/>
        </w:rPr>
      </w:pPr>
    </w:p>
    <w:p w14:paraId="2DF5704D" w14:textId="77777777" w:rsidR="00DC1CC1" w:rsidRDefault="00DC1CC1" w:rsidP="00B766EB">
      <w:pPr>
        <w:spacing w:after="0"/>
        <w:rPr>
          <w:rFonts w:cstheme="minorHAnsi"/>
          <w:sz w:val="24"/>
          <w:szCs w:val="24"/>
        </w:rPr>
      </w:pPr>
      <w:r>
        <w:rPr>
          <w:rFonts w:cstheme="minorHAnsi"/>
          <w:sz w:val="24"/>
          <w:szCs w:val="24"/>
        </w:rPr>
        <w:t>No advertising of any kind will be permitted on Cemetery property.</w:t>
      </w:r>
    </w:p>
    <w:p w14:paraId="3BE1F40B" w14:textId="77777777" w:rsidR="00DC1CC1" w:rsidRDefault="00DC1CC1" w:rsidP="00B766EB">
      <w:pPr>
        <w:spacing w:after="0"/>
        <w:rPr>
          <w:rFonts w:cstheme="minorHAnsi"/>
          <w:sz w:val="24"/>
          <w:szCs w:val="24"/>
        </w:rPr>
      </w:pPr>
    </w:p>
    <w:p w14:paraId="665C1B11" w14:textId="77777777" w:rsidR="00DC1CC1" w:rsidRDefault="00DC1CC1" w:rsidP="00B766EB">
      <w:pPr>
        <w:spacing w:after="0"/>
        <w:rPr>
          <w:rFonts w:cstheme="minorHAnsi"/>
          <w:sz w:val="24"/>
          <w:szCs w:val="24"/>
        </w:rPr>
      </w:pPr>
      <w:r>
        <w:rPr>
          <w:rFonts w:cstheme="minorHAnsi"/>
          <w:sz w:val="24"/>
          <w:szCs w:val="24"/>
        </w:rPr>
        <w:t>No future markers or monuments will be allowed on the cemetery grounds outside of the building.</w:t>
      </w:r>
    </w:p>
    <w:p w14:paraId="7687498B" w14:textId="77777777" w:rsidR="00DC1CC1" w:rsidRDefault="00DC1CC1" w:rsidP="00B766EB">
      <w:pPr>
        <w:spacing w:after="0"/>
        <w:rPr>
          <w:rFonts w:cstheme="minorHAnsi"/>
          <w:sz w:val="24"/>
          <w:szCs w:val="24"/>
        </w:rPr>
      </w:pPr>
    </w:p>
    <w:p w14:paraId="3F1D48B1" w14:textId="77777777" w:rsidR="00DC1CC1" w:rsidRDefault="00DC1CC1" w:rsidP="00B766EB">
      <w:pPr>
        <w:spacing w:after="0"/>
        <w:rPr>
          <w:rFonts w:cstheme="minorHAnsi"/>
          <w:b/>
          <w:sz w:val="24"/>
          <w:szCs w:val="24"/>
          <w:u w:val="single"/>
        </w:rPr>
      </w:pPr>
      <w:r>
        <w:rPr>
          <w:rFonts w:cstheme="minorHAnsi"/>
          <w:b/>
          <w:sz w:val="24"/>
          <w:szCs w:val="24"/>
          <w:u w:val="single"/>
        </w:rPr>
        <w:t>REPURCHASE OF BURIAL SPACE OR CRYPTS</w:t>
      </w:r>
    </w:p>
    <w:p w14:paraId="617A770E" w14:textId="77777777" w:rsidR="00DC1CC1" w:rsidRDefault="00DC1CC1" w:rsidP="00B766EB">
      <w:pPr>
        <w:spacing w:after="0"/>
        <w:rPr>
          <w:rFonts w:cstheme="minorHAnsi"/>
          <w:b/>
          <w:sz w:val="24"/>
          <w:szCs w:val="24"/>
          <w:u w:val="single"/>
        </w:rPr>
      </w:pPr>
    </w:p>
    <w:p w14:paraId="32363C3D" w14:textId="58BDB2D7" w:rsidR="00DC1CC1" w:rsidRDefault="00DC1CC1" w:rsidP="00B766EB">
      <w:pPr>
        <w:spacing w:after="0"/>
        <w:rPr>
          <w:rFonts w:cstheme="minorHAnsi"/>
          <w:sz w:val="24"/>
          <w:szCs w:val="24"/>
        </w:rPr>
      </w:pPr>
      <w:r>
        <w:rPr>
          <w:rFonts w:cstheme="minorHAnsi"/>
          <w:sz w:val="24"/>
          <w:szCs w:val="24"/>
        </w:rPr>
        <w:t>It is the policy of the Town of Platt</w:t>
      </w:r>
      <w:r w:rsidR="00AD7591">
        <w:rPr>
          <w:rFonts w:cstheme="minorHAnsi"/>
          <w:sz w:val="24"/>
          <w:szCs w:val="24"/>
        </w:rPr>
        <w:t>s</w:t>
      </w:r>
      <w:r>
        <w:rPr>
          <w:rFonts w:cstheme="minorHAnsi"/>
          <w:sz w:val="24"/>
          <w:szCs w:val="24"/>
        </w:rPr>
        <w:t xml:space="preserve">burgh that the Town </w:t>
      </w:r>
      <w:r w:rsidRPr="004C40A9">
        <w:rPr>
          <w:rFonts w:cstheme="minorHAnsi"/>
          <w:b/>
          <w:sz w:val="24"/>
          <w:szCs w:val="24"/>
        </w:rPr>
        <w:t>or</w:t>
      </w:r>
      <w:r>
        <w:rPr>
          <w:rFonts w:cstheme="minorHAnsi"/>
          <w:sz w:val="24"/>
          <w:szCs w:val="24"/>
        </w:rPr>
        <w:t xml:space="preserve"> its agents will not buy back previously sold burial or crypt spaces</w:t>
      </w:r>
      <w:r w:rsidR="00DB750C">
        <w:rPr>
          <w:rFonts w:cstheme="minorHAnsi"/>
          <w:sz w:val="24"/>
          <w:szCs w:val="24"/>
        </w:rPr>
        <w:t xml:space="preserve">. </w:t>
      </w:r>
      <w:r>
        <w:rPr>
          <w:rFonts w:cstheme="minorHAnsi"/>
          <w:sz w:val="24"/>
          <w:szCs w:val="24"/>
        </w:rPr>
        <w:t>However, you may consider donating your burial rights</w:t>
      </w:r>
      <w:r w:rsidR="00402459">
        <w:rPr>
          <w:rFonts w:cstheme="minorHAnsi"/>
          <w:sz w:val="24"/>
          <w:szCs w:val="24"/>
        </w:rPr>
        <w:t xml:space="preserve">, </w:t>
      </w:r>
      <w:r w:rsidR="00DB750C">
        <w:rPr>
          <w:rFonts w:cstheme="minorHAnsi"/>
          <w:sz w:val="24"/>
          <w:szCs w:val="24"/>
        </w:rPr>
        <w:t>crypt,</w:t>
      </w:r>
      <w:r w:rsidR="00402459">
        <w:rPr>
          <w:rFonts w:cstheme="minorHAnsi"/>
          <w:sz w:val="24"/>
          <w:szCs w:val="24"/>
        </w:rPr>
        <w:t xml:space="preserve"> or niche</w:t>
      </w:r>
      <w:r>
        <w:rPr>
          <w:rFonts w:cstheme="minorHAnsi"/>
          <w:sz w:val="24"/>
          <w:szCs w:val="24"/>
        </w:rPr>
        <w:t xml:space="preserve"> ba</w:t>
      </w:r>
      <w:r w:rsidR="00AD7591">
        <w:rPr>
          <w:rFonts w:cstheme="minorHAnsi"/>
          <w:sz w:val="24"/>
          <w:szCs w:val="24"/>
        </w:rPr>
        <w:t>c</w:t>
      </w:r>
      <w:r>
        <w:rPr>
          <w:rFonts w:cstheme="minorHAnsi"/>
          <w:sz w:val="24"/>
          <w:szCs w:val="24"/>
        </w:rPr>
        <w:t>k to</w:t>
      </w:r>
      <w:r w:rsidR="00D76C45">
        <w:rPr>
          <w:rFonts w:cstheme="minorHAnsi"/>
          <w:sz w:val="24"/>
          <w:szCs w:val="24"/>
        </w:rPr>
        <w:t xml:space="preserve"> the</w:t>
      </w:r>
      <w:r>
        <w:rPr>
          <w:rFonts w:cstheme="minorHAnsi"/>
          <w:sz w:val="24"/>
          <w:szCs w:val="24"/>
        </w:rPr>
        <w:t xml:space="preserve"> Town of Plattsburg</w:t>
      </w:r>
      <w:r w:rsidR="00662A4A">
        <w:rPr>
          <w:rFonts w:cstheme="minorHAnsi"/>
          <w:sz w:val="24"/>
          <w:szCs w:val="24"/>
        </w:rPr>
        <w:t>h</w:t>
      </w:r>
      <w:r>
        <w:rPr>
          <w:rFonts w:cstheme="minorHAnsi"/>
          <w:sz w:val="24"/>
          <w:szCs w:val="24"/>
        </w:rPr>
        <w:t xml:space="preserve"> Community Mausoleum.</w:t>
      </w:r>
    </w:p>
    <w:p w14:paraId="65B1B611" w14:textId="77777777" w:rsidR="00DC1CC1" w:rsidRDefault="00DC1CC1" w:rsidP="00B766EB">
      <w:pPr>
        <w:spacing w:after="0"/>
        <w:rPr>
          <w:rFonts w:cstheme="minorHAnsi"/>
          <w:sz w:val="24"/>
          <w:szCs w:val="24"/>
        </w:rPr>
      </w:pPr>
    </w:p>
    <w:p w14:paraId="6DA29612" w14:textId="4492A737" w:rsidR="00DC1CC1" w:rsidRDefault="00DC1CC1" w:rsidP="00B766EB">
      <w:pPr>
        <w:spacing w:after="0"/>
        <w:rPr>
          <w:rFonts w:cstheme="minorHAnsi"/>
          <w:sz w:val="24"/>
          <w:szCs w:val="24"/>
        </w:rPr>
      </w:pPr>
      <w:r>
        <w:rPr>
          <w:rFonts w:cstheme="minorHAnsi"/>
          <w:sz w:val="24"/>
          <w:szCs w:val="24"/>
        </w:rPr>
        <w:t xml:space="preserve">Should you choose to decline to donate your burial rights back to the Town of Plattsburgh </w:t>
      </w:r>
      <w:r w:rsidRPr="00B023E4">
        <w:rPr>
          <w:rFonts w:cstheme="minorHAnsi"/>
          <w:sz w:val="24"/>
          <w:szCs w:val="24"/>
        </w:rPr>
        <w:t>Community Mausoleum</w:t>
      </w:r>
      <w:r w:rsidR="00B5192A" w:rsidRPr="00B023E4">
        <w:rPr>
          <w:rFonts w:cstheme="minorHAnsi"/>
          <w:b/>
          <w:bCs/>
          <w:sz w:val="24"/>
          <w:szCs w:val="24"/>
        </w:rPr>
        <w:t>,</w:t>
      </w:r>
      <w:r w:rsidRPr="00B023E4">
        <w:rPr>
          <w:rFonts w:cstheme="minorHAnsi"/>
          <w:sz w:val="24"/>
          <w:szCs w:val="24"/>
        </w:rPr>
        <w:t xml:space="preserve"> your opt</w:t>
      </w:r>
      <w:r w:rsidR="00AD7591" w:rsidRPr="00B023E4">
        <w:rPr>
          <w:rFonts w:cstheme="minorHAnsi"/>
          <w:sz w:val="24"/>
          <w:szCs w:val="24"/>
        </w:rPr>
        <w:t>i</w:t>
      </w:r>
      <w:r w:rsidRPr="00B023E4">
        <w:rPr>
          <w:rFonts w:cstheme="minorHAnsi"/>
          <w:sz w:val="24"/>
          <w:szCs w:val="24"/>
        </w:rPr>
        <w:t>o</w:t>
      </w:r>
      <w:r w:rsidR="00AD7591" w:rsidRPr="00B023E4">
        <w:rPr>
          <w:rFonts w:cstheme="minorHAnsi"/>
          <w:sz w:val="24"/>
          <w:szCs w:val="24"/>
        </w:rPr>
        <w:t>n</w:t>
      </w:r>
      <w:r w:rsidRPr="00B023E4">
        <w:rPr>
          <w:rFonts w:cstheme="minorHAnsi"/>
          <w:sz w:val="24"/>
          <w:szCs w:val="24"/>
        </w:rPr>
        <w:t>s</w:t>
      </w:r>
      <w:r w:rsidR="00B5192A" w:rsidRPr="00B023E4">
        <w:rPr>
          <w:rFonts w:cstheme="minorHAnsi"/>
          <w:sz w:val="24"/>
          <w:szCs w:val="24"/>
        </w:rPr>
        <w:t xml:space="preserve"> </w:t>
      </w:r>
      <w:r w:rsidR="00B023E4">
        <w:rPr>
          <w:rFonts w:cstheme="minorHAnsi"/>
          <w:sz w:val="24"/>
          <w:szCs w:val="24"/>
        </w:rPr>
        <w:t xml:space="preserve">would </w:t>
      </w:r>
      <w:r w:rsidRPr="00B023E4">
        <w:rPr>
          <w:rFonts w:cstheme="minorHAnsi"/>
          <w:sz w:val="24"/>
          <w:szCs w:val="24"/>
        </w:rPr>
        <w:t xml:space="preserve">be to </w:t>
      </w:r>
      <w:r w:rsidR="00AD7591" w:rsidRPr="00B023E4">
        <w:rPr>
          <w:rFonts w:cstheme="minorHAnsi"/>
          <w:sz w:val="24"/>
          <w:szCs w:val="24"/>
        </w:rPr>
        <w:t>continue</w:t>
      </w:r>
      <w:r w:rsidR="00AD7591">
        <w:rPr>
          <w:rFonts w:cstheme="minorHAnsi"/>
          <w:sz w:val="24"/>
          <w:szCs w:val="24"/>
        </w:rPr>
        <w:t xml:space="preserve"> </w:t>
      </w:r>
      <w:r>
        <w:rPr>
          <w:rFonts w:cstheme="minorHAnsi"/>
          <w:sz w:val="24"/>
          <w:szCs w:val="24"/>
        </w:rPr>
        <w:t>to own the</w:t>
      </w:r>
      <w:r w:rsidR="00AD7591">
        <w:rPr>
          <w:rFonts w:cstheme="minorHAnsi"/>
          <w:sz w:val="24"/>
          <w:szCs w:val="24"/>
        </w:rPr>
        <w:t xml:space="preserve"> </w:t>
      </w:r>
      <w:r>
        <w:rPr>
          <w:rFonts w:cstheme="minorHAnsi"/>
          <w:sz w:val="24"/>
          <w:szCs w:val="24"/>
        </w:rPr>
        <w:t>burial ri</w:t>
      </w:r>
      <w:r w:rsidR="00AD7591">
        <w:rPr>
          <w:rFonts w:cstheme="minorHAnsi"/>
          <w:sz w:val="24"/>
          <w:szCs w:val="24"/>
        </w:rPr>
        <w:t>g</w:t>
      </w:r>
      <w:r>
        <w:rPr>
          <w:rFonts w:cstheme="minorHAnsi"/>
          <w:sz w:val="24"/>
          <w:szCs w:val="24"/>
        </w:rPr>
        <w:t>hts with no int</w:t>
      </w:r>
      <w:r w:rsidR="00402459">
        <w:rPr>
          <w:rFonts w:cstheme="minorHAnsi"/>
          <w:sz w:val="24"/>
          <w:szCs w:val="24"/>
        </w:rPr>
        <w:t>ention to utilize this property,</w:t>
      </w:r>
      <w:r>
        <w:rPr>
          <w:rFonts w:cstheme="minorHAnsi"/>
          <w:sz w:val="24"/>
          <w:szCs w:val="24"/>
        </w:rPr>
        <w:t xml:space="preserve"> utilize the property </w:t>
      </w:r>
      <w:r w:rsidR="00DB750C">
        <w:rPr>
          <w:rFonts w:cstheme="minorHAnsi"/>
          <w:sz w:val="24"/>
          <w:szCs w:val="24"/>
        </w:rPr>
        <w:t>for your</w:t>
      </w:r>
      <w:r w:rsidR="00AD7591">
        <w:rPr>
          <w:rFonts w:cstheme="minorHAnsi"/>
          <w:sz w:val="24"/>
          <w:szCs w:val="24"/>
        </w:rPr>
        <w:t xml:space="preserve"> </w:t>
      </w:r>
      <w:r>
        <w:rPr>
          <w:rFonts w:cstheme="minorHAnsi"/>
          <w:sz w:val="24"/>
          <w:szCs w:val="24"/>
        </w:rPr>
        <w:t>or</w:t>
      </w:r>
      <w:r w:rsidR="00AD7591">
        <w:rPr>
          <w:rFonts w:cstheme="minorHAnsi"/>
          <w:sz w:val="24"/>
          <w:szCs w:val="24"/>
        </w:rPr>
        <w:t xml:space="preserve"> </w:t>
      </w:r>
      <w:r>
        <w:rPr>
          <w:rFonts w:cstheme="minorHAnsi"/>
          <w:sz w:val="24"/>
          <w:szCs w:val="24"/>
        </w:rPr>
        <w:t>your family</w:t>
      </w:r>
      <w:r w:rsidR="00402459">
        <w:rPr>
          <w:rFonts w:cstheme="minorHAnsi"/>
          <w:sz w:val="24"/>
          <w:szCs w:val="24"/>
        </w:rPr>
        <w:t>,</w:t>
      </w:r>
      <w:r>
        <w:rPr>
          <w:rFonts w:cstheme="minorHAnsi"/>
          <w:sz w:val="24"/>
          <w:szCs w:val="24"/>
        </w:rPr>
        <w:t xml:space="preserve"> or sell the </w:t>
      </w:r>
      <w:r w:rsidR="00AD7591">
        <w:rPr>
          <w:rFonts w:cstheme="minorHAnsi"/>
          <w:sz w:val="24"/>
          <w:szCs w:val="24"/>
        </w:rPr>
        <w:t>burial</w:t>
      </w:r>
      <w:r>
        <w:rPr>
          <w:rFonts w:cstheme="minorHAnsi"/>
          <w:sz w:val="24"/>
          <w:szCs w:val="24"/>
        </w:rPr>
        <w:t xml:space="preserve"> rights to another subject to the restrictions in state law.</w:t>
      </w:r>
    </w:p>
    <w:p w14:paraId="11641FF6" w14:textId="77777777" w:rsidR="00AD7591" w:rsidRDefault="00AD7591" w:rsidP="00B766EB">
      <w:pPr>
        <w:spacing w:after="0"/>
        <w:rPr>
          <w:rFonts w:cstheme="minorHAnsi"/>
          <w:sz w:val="24"/>
          <w:szCs w:val="24"/>
        </w:rPr>
      </w:pPr>
    </w:p>
    <w:p w14:paraId="492AD7BD" w14:textId="2D40C1B7" w:rsidR="00C103DB" w:rsidRDefault="00AD7591" w:rsidP="00D53942">
      <w:pPr>
        <w:spacing w:after="0"/>
        <w:rPr>
          <w:rFonts w:cstheme="minorHAnsi"/>
          <w:b/>
          <w:sz w:val="24"/>
          <w:szCs w:val="24"/>
          <w:u w:val="single"/>
        </w:rPr>
      </w:pPr>
      <w:r>
        <w:rPr>
          <w:rFonts w:cstheme="minorHAnsi"/>
          <w:sz w:val="24"/>
          <w:szCs w:val="24"/>
        </w:rPr>
        <w:t>Please note that no sale, transfer,</w:t>
      </w:r>
      <w:r w:rsidR="00D76C45">
        <w:rPr>
          <w:rFonts w:cstheme="minorHAnsi"/>
          <w:sz w:val="24"/>
          <w:szCs w:val="24"/>
        </w:rPr>
        <w:t xml:space="preserve"> or assignment of a lot, crypt,</w:t>
      </w:r>
      <w:r>
        <w:rPr>
          <w:rFonts w:cstheme="minorHAnsi"/>
          <w:sz w:val="24"/>
          <w:szCs w:val="24"/>
        </w:rPr>
        <w:t xml:space="preserve"> or niche, or a part thereof, will be valid without the consent, in writing, of the Town clerk</w:t>
      </w:r>
      <w:r w:rsidR="00DB750C">
        <w:rPr>
          <w:rFonts w:cstheme="minorHAnsi"/>
          <w:sz w:val="24"/>
          <w:szCs w:val="24"/>
        </w:rPr>
        <w:t xml:space="preserve">. </w:t>
      </w:r>
      <w:r>
        <w:rPr>
          <w:rFonts w:cstheme="minorHAnsi"/>
          <w:sz w:val="24"/>
          <w:szCs w:val="24"/>
        </w:rPr>
        <w:t xml:space="preserve">The record of such sale or transfer will be </w:t>
      </w:r>
      <w:r w:rsidRPr="00AF07A0">
        <w:rPr>
          <w:rFonts w:cstheme="minorHAnsi"/>
          <w:sz w:val="24"/>
          <w:szCs w:val="24"/>
        </w:rPr>
        <w:t>made on the books of the Cemetery held by the Town Clerk</w:t>
      </w:r>
      <w:r w:rsidR="00B5192A" w:rsidRPr="00AF07A0">
        <w:rPr>
          <w:rFonts w:cstheme="minorHAnsi"/>
          <w:sz w:val="24"/>
          <w:szCs w:val="24"/>
        </w:rPr>
        <w:t>.</w:t>
      </w:r>
      <w:r w:rsidRPr="00AF07A0">
        <w:rPr>
          <w:rFonts w:cstheme="minorHAnsi"/>
          <w:sz w:val="24"/>
          <w:szCs w:val="24"/>
        </w:rPr>
        <w:t xml:space="preserve"> </w:t>
      </w:r>
      <w:r w:rsidRPr="00AF07A0">
        <w:rPr>
          <w:rFonts w:cstheme="minorHAnsi"/>
          <w:b/>
          <w:sz w:val="24"/>
          <w:szCs w:val="24"/>
          <w:u w:val="single"/>
        </w:rPr>
        <w:t>No person will be recognized as the owner or part owner of a lot</w:t>
      </w:r>
      <w:r w:rsidR="00B5192A" w:rsidRPr="00AF07A0">
        <w:rPr>
          <w:rFonts w:cstheme="minorHAnsi"/>
          <w:b/>
          <w:sz w:val="24"/>
          <w:szCs w:val="24"/>
          <w:u w:val="single"/>
        </w:rPr>
        <w:t>,</w:t>
      </w:r>
      <w:r w:rsidRPr="00AF07A0">
        <w:rPr>
          <w:rFonts w:cstheme="minorHAnsi"/>
          <w:b/>
          <w:sz w:val="24"/>
          <w:szCs w:val="24"/>
          <w:u w:val="single"/>
        </w:rPr>
        <w:t xml:space="preserve"> unless his or her name so appears in the records of the Cemetery in the custody of the Town Clerk.</w:t>
      </w:r>
    </w:p>
    <w:p w14:paraId="77E64C34" w14:textId="59066F09" w:rsidR="001F18E2" w:rsidRDefault="001F18E2" w:rsidP="00D53942">
      <w:pPr>
        <w:spacing w:after="0"/>
        <w:rPr>
          <w:rFonts w:cstheme="minorHAnsi"/>
          <w:b/>
          <w:sz w:val="24"/>
          <w:szCs w:val="24"/>
          <w:u w:val="single"/>
        </w:rPr>
      </w:pPr>
    </w:p>
    <w:p w14:paraId="66880190" w14:textId="77777777" w:rsidR="001F18E2" w:rsidRDefault="001F18E2" w:rsidP="001F18E2">
      <w:pPr>
        <w:spacing w:after="0"/>
        <w:rPr>
          <w:rFonts w:cstheme="minorHAnsi"/>
          <w:b/>
          <w:sz w:val="24"/>
          <w:szCs w:val="24"/>
          <w:u w:val="single"/>
        </w:rPr>
      </w:pPr>
    </w:p>
    <w:p w14:paraId="2747A8C1" w14:textId="3BCB69DE" w:rsidR="001F18E2" w:rsidRPr="00AF07A0" w:rsidRDefault="001F18E2" w:rsidP="001F18E2">
      <w:pPr>
        <w:spacing w:after="0"/>
        <w:rPr>
          <w:rFonts w:cstheme="minorHAnsi"/>
          <w:b/>
          <w:sz w:val="24"/>
          <w:szCs w:val="24"/>
          <w:u w:val="single"/>
        </w:rPr>
      </w:pPr>
      <w:r w:rsidRPr="00AF07A0">
        <w:rPr>
          <w:rFonts w:cstheme="minorHAnsi"/>
          <w:b/>
          <w:sz w:val="24"/>
          <w:szCs w:val="24"/>
          <w:u w:val="single"/>
        </w:rPr>
        <w:t>FRIENDS OF THE PLATTSBURGH MAUSOLEUM GROUP</w:t>
      </w:r>
    </w:p>
    <w:p w14:paraId="66DE87C1" w14:textId="0AB0F1F8" w:rsidR="001F18E2" w:rsidRPr="00AF07A0" w:rsidRDefault="001F18E2" w:rsidP="00D53942">
      <w:pPr>
        <w:spacing w:after="0"/>
        <w:rPr>
          <w:bCs/>
          <w:sz w:val="24"/>
          <w:szCs w:val="24"/>
        </w:rPr>
      </w:pPr>
    </w:p>
    <w:p w14:paraId="1BACEAB0" w14:textId="17AA8473" w:rsidR="007F76A7" w:rsidRDefault="00EC195D" w:rsidP="00AF07A0">
      <w:pPr>
        <w:spacing w:after="0"/>
        <w:rPr>
          <w:bCs/>
          <w:sz w:val="24"/>
          <w:szCs w:val="24"/>
        </w:rPr>
      </w:pPr>
      <w:r w:rsidRPr="00AF07A0">
        <w:rPr>
          <w:bCs/>
          <w:sz w:val="24"/>
          <w:szCs w:val="24"/>
        </w:rPr>
        <w:t xml:space="preserve">The Town of Plattsburgh has created an informal </w:t>
      </w:r>
      <w:r w:rsidR="00506D58" w:rsidRPr="00AF07A0">
        <w:rPr>
          <w:bCs/>
          <w:sz w:val="24"/>
          <w:szCs w:val="24"/>
        </w:rPr>
        <w:t>volunteer-based</w:t>
      </w:r>
      <w:r w:rsidR="00CB278F" w:rsidRPr="00AF07A0">
        <w:rPr>
          <w:bCs/>
          <w:sz w:val="24"/>
          <w:szCs w:val="24"/>
        </w:rPr>
        <w:t xml:space="preserve"> </w:t>
      </w:r>
      <w:r w:rsidRPr="00AF07A0">
        <w:rPr>
          <w:bCs/>
          <w:sz w:val="24"/>
          <w:szCs w:val="24"/>
        </w:rPr>
        <w:t xml:space="preserve">group called “Friends of the Plattsburgh Community Mausoleum” </w:t>
      </w:r>
      <w:r w:rsidR="00FB52F5" w:rsidRPr="00AF07A0">
        <w:rPr>
          <w:bCs/>
          <w:sz w:val="24"/>
          <w:szCs w:val="24"/>
        </w:rPr>
        <w:t xml:space="preserve">(FPCM) </w:t>
      </w:r>
      <w:r w:rsidRPr="00AF07A0">
        <w:rPr>
          <w:bCs/>
          <w:sz w:val="24"/>
          <w:szCs w:val="24"/>
        </w:rPr>
        <w:t>which is a</w:t>
      </w:r>
      <w:r w:rsidR="00506D58" w:rsidRPr="00AF07A0">
        <w:rPr>
          <w:bCs/>
          <w:sz w:val="24"/>
          <w:szCs w:val="24"/>
        </w:rPr>
        <w:t xml:space="preserve"> </w:t>
      </w:r>
      <w:r w:rsidRPr="00AF07A0">
        <w:rPr>
          <w:bCs/>
          <w:sz w:val="24"/>
          <w:szCs w:val="24"/>
        </w:rPr>
        <w:t>group of</w:t>
      </w:r>
      <w:r w:rsidR="00AF07A0" w:rsidRPr="00AF07A0">
        <w:rPr>
          <w:bCs/>
          <w:sz w:val="24"/>
          <w:szCs w:val="24"/>
        </w:rPr>
        <w:t xml:space="preserve"> individuals </w:t>
      </w:r>
      <w:r w:rsidR="00CB278F" w:rsidRPr="00AF07A0">
        <w:rPr>
          <w:bCs/>
          <w:sz w:val="24"/>
          <w:szCs w:val="24"/>
        </w:rPr>
        <w:t xml:space="preserve">who have similar </w:t>
      </w:r>
      <w:r w:rsidR="00B5192A" w:rsidRPr="00AF07A0">
        <w:rPr>
          <w:bCs/>
          <w:sz w:val="24"/>
          <w:szCs w:val="24"/>
        </w:rPr>
        <w:t xml:space="preserve">community-oriented </w:t>
      </w:r>
      <w:r w:rsidR="00CB278F" w:rsidRPr="00AF07A0">
        <w:rPr>
          <w:bCs/>
          <w:sz w:val="24"/>
          <w:szCs w:val="24"/>
        </w:rPr>
        <w:t>interests in the Plattsburgh Community Mausoleum.</w:t>
      </w:r>
      <w:r w:rsidR="00506D58" w:rsidRPr="00AF07A0">
        <w:rPr>
          <w:bCs/>
          <w:sz w:val="24"/>
          <w:szCs w:val="24"/>
        </w:rPr>
        <w:t xml:space="preserve"> This group is comprised of a</w:t>
      </w:r>
      <w:r w:rsidR="00CB278F" w:rsidRPr="00AF07A0">
        <w:rPr>
          <w:bCs/>
          <w:sz w:val="24"/>
          <w:szCs w:val="24"/>
        </w:rPr>
        <w:t xml:space="preserve">nyone who </w:t>
      </w:r>
      <w:r w:rsidR="00506D58" w:rsidRPr="00AF07A0">
        <w:rPr>
          <w:bCs/>
          <w:sz w:val="24"/>
          <w:szCs w:val="24"/>
        </w:rPr>
        <w:t xml:space="preserve">has an interest, who </w:t>
      </w:r>
      <w:r w:rsidR="00CB278F" w:rsidRPr="00AF07A0">
        <w:rPr>
          <w:bCs/>
          <w:sz w:val="24"/>
          <w:szCs w:val="24"/>
        </w:rPr>
        <w:t>owns a crypt or niche,</w:t>
      </w:r>
      <w:r w:rsidR="00506D58" w:rsidRPr="00AF07A0">
        <w:rPr>
          <w:bCs/>
          <w:sz w:val="24"/>
          <w:szCs w:val="24"/>
        </w:rPr>
        <w:t xml:space="preserve"> or</w:t>
      </w:r>
      <w:r w:rsidR="00CB278F" w:rsidRPr="00AF07A0">
        <w:rPr>
          <w:bCs/>
          <w:sz w:val="24"/>
          <w:szCs w:val="24"/>
        </w:rPr>
        <w:t xml:space="preserve"> has family or friends </w:t>
      </w:r>
      <w:r w:rsidR="00506D58" w:rsidRPr="00AF07A0">
        <w:rPr>
          <w:bCs/>
          <w:sz w:val="24"/>
          <w:szCs w:val="24"/>
        </w:rPr>
        <w:t>interred</w:t>
      </w:r>
      <w:r w:rsidR="00CB278F" w:rsidRPr="00AF07A0">
        <w:rPr>
          <w:bCs/>
          <w:sz w:val="24"/>
          <w:szCs w:val="24"/>
        </w:rPr>
        <w:t xml:space="preserve"> </w:t>
      </w:r>
      <w:r w:rsidR="00506D58" w:rsidRPr="00AF07A0">
        <w:rPr>
          <w:bCs/>
          <w:sz w:val="24"/>
          <w:szCs w:val="24"/>
        </w:rPr>
        <w:t>at the Mausoleum. Anyone is</w:t>
      </w:r>
      <w:r w:rsidR="00CB278F" w:rsidRPr="00AF07A0">
        <w:rPr>
          <w:bCs/>
          <w:sz w:val="24"/>
          <w:szCs w:val="24"/>
        </w:rPr>
        <w:t xml:space="preserve"> welcome</w:t>
      </w:r>
      <w:r w:rsidR="00506D58" w:rsidRPr="00AF07A0">
        <w:rPr>
          <w:bCs/>
          <w:sz w:val="24"/>
          <w:szCs w:val="24"/>
        </w:rPr>
        <w:t xml:space="preserve"> to join</w:t>
      </w:r>
      <w:r w:rsidR="00B5192A" w:rsidRPr="00AF07A0">
        <w:rPr>
          <w:bCs/>
          <w:sz w:val="24"/>
          <w:szCs w:val="24"/>
        </w:rPr>
        <w:t xml:space="preserve"> the volunteer group</w:t>
      </w:r>
      <w:r w:rsidR="00CB278F" w:rsidRPr="00AF07A0">
        <w:rPr>
          <w:bCs/>
          <w:sz w:val="24"/>
          <w:szCs w:val="24"/>
        </w:rPr>
        <w:t>.</w:t>
      </w:r>
      <w:r w:rsidR="00506D58" w:rsidRPr="00AF07A0">
        <w:rPr>
          <w:bCs/>
          <w:sz w:val="24"/>
          <w:szCs w:val="24"/>
        </w:rPr>
        <w:t xml:space="preserve"> </w:t>
      </w:r>
      <w:r w:rsidR="00CB278F" w:rsidRPr="00AF07A0">
        <w:rPr>
          <w:bCs/>
          <w:sz w:val="24"/>
          <w:szCs w:val="24"/>
        </w:rPr>
        <w:t>Membership is free</w:t>
      </w:r>
      <w:r w:rsidR="00986CD5" w:rsidRPr="00AF07A0">
        <w:rPr>
          <w:bCs/>
          <w:sz w:val="24"/>
          <w:szCs w:val="24"/>
        </w:rPr>
        <w:t>,</w:t>
      </w:r>
      <w:r w:rsidR="00CB278F" w:rsidRPr="00AF07A0">
        <w:rPr>
          <w:bCs/>
          <w:sz w:val="24"/>
          <w:szCs w:val="24"/>
        </w:rPr>
        <w:t xml:space="preserve"> and voluntary and organized by the</w:t>
      </w:r>
      <w:r w:rsidR="00AF07A0">
        <w:rPr>
          <w:bCs/>
          <w:sz w:val="24"/>
          <w:szCs w:val="24"/>
        </w:rPr>
        <w:t xml:space="preserve"> </w:t>
      </w:r>
      <w:r w:rsidR="00CB278F" w:rsidRPr="00AF07A0">
        <w:rPr>
          <w:bCs/>
          <w:sz w:val="24"/>
          <w:szCs w:val="24"/>
        </w:rPr>
        <w:t>Town Clerk of the Town of Plattsburgh. To become a member</w:t>
      </w:r>
      <w:r w:rsidR="00986CD5" w:rsidRPr="00AF07A0">
        <w:rPr>
          <w:bCs/>
          <w:sz w:val="24"/>
          <w:szCs w:val="24"/>
        </w:rPr>
        <w:t>,</w:t>
      </w:r>
      <w:r w:rsidR="00CB278F" w:rsidRPr="00AF07A0">
        <w:rPr>
          <w:bCs/>
          <w:sz w:val="24"/>
          <w:szCs w:val="24"/>
        </w:rPr>
        <w:t xml:space="preserve"> simply contact the Town Clerk’s office </w:t>
      </w:r>
      <w:r w:rsidR="00AF07A0">
        <w:rPr>
          <w:bCs/>
          <w:sz w:val="24"/>
          <w:szCs w:val="24"/>
        </w:rPr>
        <w:t>at</w:t>
      </w:r>
      <w:r w:rsidR="00986CD5" w:rsidRPr="00AF07A0">
        <w:rPr>
          <w:bCs/>
          <w:sz w:val="24"/>
          <w:szCs w:val="24"/>
        </w:rPr>
        <w:t xml:space="preserve"> 518-562-6830</w:t>
      </w:r>
      <w:r w:rsidR="00AF07A0">
        <w:rPr>
          <w:bCs/>
          <w:sz w:val="24"/>
          <w:szCs w:val="24"/>
        </w:rPr>
        <w:t>.</w:t>
      </w:r>
    </w:p>
    <w:p w14:paraId="034D9C87" w14:textId="222CE643" w:rsidR="00CB278F" w:rsidRDefault="00CB278F" w:rsidP="00D53942">
      <w:pPr>
        <w:spacing w:after="0"/>
        <w:rPr>
          <w:bCs/>
          <w:sz w:val="24"/>
          <w:szCs w:val="24"/>
        </w:rPr>
      </w:pPr>
    </w:p>
    <w:p w14:paraId="2F8A4BF7" w14:textId="67912256" w:rsidR="0029569E" w:rsidRDefault="0029569E" w:rsidP="00D53942">
      <w:pPr>
        <w:spacing w:after="0"/>
        <w:rPr>
          <w:bCs/>
          <w:sz w:val="24"/>
          <w:szCs w:val="24"/>
        </w:rPr>
      </w:pPr>
    </w:p>
    <w:p w14:paraId="45DF34C1" w14:textId="1EF79F17" w:rsidR="0029569E" w:rsidRDefault="0029569E" w:rsidP="00D53942">
      <w:pPr>
        <w:spacing w:after="0"/>
        <w:rPr>
          <w:bCs/>
          <w:sz w:val="24"/>
          <w:szCs w:val="24"/>
        </w:rPr>
      </w:pPr>
    </w:p>
    <w:p w14:paraId="1C9EFA11" w14:textId="19EC274F" w:rsidR="0029569E" w:rsidRDefault="0029569E" w:rsidP="00D53942">
      <w:pPr>
        <w:spacing w:after="0"/>
        <w:rPr>
          <w:bCs/>
          <w:sz w:val="24"/>
          <w:szCs w:val="24"/>
        </w:rPr>
      </w:pPr>
    </w:p>
    <w:p w14:paraId="13ACBFF8" w14:textId="654D3E65" w:rsidR="0029569E" w:rsidRDefault="0029569E" w:rsidP="00D53942">
      <w:pPr>
        <w:spacing w:after="0"/>
        <w:rPr>
          <w:bCs/>
          <w:sz w:val="24"/>
          <w:szCs w:val="24"/>
        </w:rPr>
      </w:pPr>
    </w:p>
    <w:p w14:paraId="5F5F9676" w14:textId="711C0AAD" w:rsidR="0029569E" w:rsidRDefault="0029569E" w:rsidP="00D53942">
      <w:pPr>
        <w:spacing w:after="0"/>
        <w:rPr>
          <w:bCs/>
          <w:sz w:val="24"/>
          <w:szCs w:val="24"/>
        </w:rPr>
      </w:pPr>
    </w:p>
    <w:p w14:paraId="5BD27892" w14:textId="34685E45" w:rsidR="0029569E" w:rsidRDefault="0029569E" w:rsidP="00D53942">
      <w:pPr>
        <w:spacing w:after="0"/>
        <w:rPr>
          <w:bCs/>
          <w:sz w:val="24"/>
          <w:szCs w:val="24"/>
        </w:rPr>
      </w:pPr>
    </w:p>
    <w:p w14:paraId="22F53FC1" w14:textId="359B9BEA" w:rsidR="0029569E" w:rsidRDefault="0029569E" w:rsidP="00D53942">
      <w:pPr>
        <w:spacing w:after="0"/>
        <w:rPr>
          <w:bCs/>
          <w:sz w:val="24"/>
          <w:szCs w:val="24"/>
        </w:rPr>
      </w:pPr>
    </w:p>
    <w:p w14:paraId="2DB940D1" w14:textId="36F85F7A" w:rsidR="0029569E" w:rsidRDefault="0029569E" w:rsidP="00D53942">
      <w:pPr>
        <w:spacing w:after="0"/>
        <w:rPr>
          <w:bCs/>
          <w:sz w:val="24"/>
          <w:szCs w:val="24"/>
        </w:rPr>
      </w:pPr>
    </w:p>
    <w:p w14:paraId="7173A515" w14:textId="7C9107B1" w:rsidR="0029569E" w:rsidRDefault="0029569E" w:rsidP="00D53942">
      <w:pPr>
        <w:spacing w:after="0"/>
        <w:rPr>
          <w:bCs/>
          <w:sz w:val="24"/>
          <w:szCs w:val="24"/>
        </w:rPr>
      </w:pPr>
    </w:p>
    <w:p w14:paraId="62E1153F" w14:textId="6FF90D24" w:rsidR="0029569E" w:rsidRDefault="0029569E" w:rsidP="00D53942">
      <w:pPr>
        <w:spacing w:after="0"/>
        <w:rPr>
          <w:bCs/>
          <w:sz w:val="24"/>
          <w:szCs w:val="24"/>
        </w:rPr>
      </w:pPr>
    </w:p>
    <w:p w14:paraId="407A1690" w14:textId="26C06F27" w:rsidR="0029569E" w:rsidRDefault="0029569E" w:rsidP="00D53942">
      <w:pPr>
        <w:spacing w:after="0"/>
        <w:rPr>
          <w:bCs/>
          <w:sz w:val="24"/>
          <w:szCs w:val="24"/>
        </w:rPr>
      </w:pPr>
    </w:p>
    <w:p w14:paraId="3F74E0AB" w14:textId="01DBCE20" w:rsidR="0029569E" w:rsidRDefault="0029569E" w:rsidP="00D53942">
      <w:pPr>
        <w:spacing w:after="0"/>
        <w:rPr>
          <w:bCs/>
          <w:sz w:val="24"/>
          <w:szCs w:val="24"/>
        </w:rPr>
      </w:pPr>
    </w:p>
    <w:p w14:paraId="687F5878" w14:textId="7871F24C" w:rsidR="0029569E" w:rsidRDefault="0029569E" w:rsidP="00D53942">
      <w:pPr>
        <w:spacing w:after="0"/>
        <w:rPr>
          <w:bCs/>
          <w:sz w:val="24"/>
          <w:szCs w:val="24"/>
        </w:rPr>
      </w:pPr>
    </w:p>
    <w:p w14:paraId="4669445F" w14:textId="4F70C69B" w:rsidR="0029569E" w:rsidRDefault="0029569E" w:rsidP="00D53942">
      <w:pPr>
        <w:spacing w:after="0"/>
        <w:rPr>
          <w:bCs/>
          <w:sz w:val="24"/>
          <w:szCs w:val="24"/>
        </w:rPr>
      </w:pPr>
    </w:p>
    <w:p w14:paraId="347FF6D6" w14:textId="2C2D3102" w:rsidR="0029569E" w:rsidRDefault="0029569E" w:rsidP="00D53942">
      <w:pPr>
        <w:spacing w:after="0"/>
        <w:rPr>
          <w:bCs/>
          <w:sz w:val="24"/>
          <w:szCs w:val="24"/>
        </w:rPr>
      </w:pPr>
    </w:p>
    <w:p w14:paraId="5CBDD538" w14:textId="79A9A7B9" w:rsidR="0029569E" w:rsidRDefault="0029569E" w:rsidP="00D53942">
      <w:pPr>
        <w:spacing w:after="0"/>
        <w:rPr>
          <w:bCs/>
          <w:sz w:val="24"/>
          <w:szCs w:val="24"/>
        </w:rPr>
      </w:pPr>
    </w:p>
    <w:p w14:paraId="7C945100" w14:textId="60F4634F" w:rsidR="0029569E" w:rsidRDefault="0029569E" w:rsidP="00D53942">
      <w:pPr>
        <w:spacing w:after="0"/>
        <w:rPr>
          <w:bCs/>
          <w:sz w:val="24"/>
          <w:szCs w:val="24"/>
        </w:rPr>
      </w:pPr>
    </w:p>
    <w:p w14:paraId="1A92C6B6" w14:textId="0BDDF502" w:rsidR="0029569E" w:rsidRDefault="0029569E" w:rsidP="00D53942">
      <w:pPr>
        <w:spacing w:after="0"/>
        <w:rPr>
          <w:bCs/>
          <w:sz w:val="24"/>
          <w:szCs w:val="24"/>
        </w:rPr>
      </w:pPr>
    </w:p>
    <w:p w14:paraId="5D0D0CBD" w14:textId="58AEA5A5" w:rsidR="0029569E" w:rsidRDefault="0029569E" w:rsidP="00D53942">
      <w:pPr>
        <w:spacing w:after="0"/>
        <w:rPr>
          <w:bCs/>
          <w:sz w:val="24"/>
          <w:szCs w:val="24"/>
        </w:rPr>
      </w:pPr>
    </w:p>
    <w:p w14:paraId="3F1595DD" w14:textId="3A2320D8" w:rsidR="0029569E" w:rsidRDefault="0029569E" w:rsidP="00D53942">
      <w:pPr>
        <w:spacing w:after="0"/>
        <w:rPr>
          <w:bCs/>
          <w:sz w:val="24"/>
          <w:szCs w:val="24"/>
        </w:rPr>
      </w:pPr>
    </w:p>
    <w:p w14:paraId="70AFC4F9" w14:textId="222481BD" w:rsidR="0029569E" w:rsidRDefault="0029569E" w:rsidP="00D53942">
      <w:pPr>
        <w:spacing w:after="0"/>
        <w:rPr>
          <w:bCs/>
          <w:sz w:val="24"/>
          <w:szCs w:val="24"/>
        </w:rPr>
      </w:pPr>
    </w:p>
    <w:p w14:paraId="6D91FE1C" w14:textId="14CE58D5" w:rsidR="0029569E" w:rsidRDefault="0029569E" w:rsidP="00D53942">
      <w:pPr>
        <w:spacing w:after="0"/>
        <w:rPr>
          <w:bCs/>
          <w:sz w:val="24"/>
          <w:szCs w:val="24"/>
        </w:rPr>
      </w:pPr>
    </w:p>
    <w:p w14:paraId="4B32A324" w14:textId="70A98C05" w:rsidR="0029569E" w:rsidRDefault="0029569E" w:rsidP="00D53942">
      <w:pPr>
        <w:spacing w:after="0"/>
        <w:rPr>
          <w:bCs/>
          <w:sz w:val="24"/>
          <w:szCs w:val="24"/>
        </w:rPr>
      </w:pPr>
    </w:p>
    <w:p w14:paraId="336D83E5" w14:textId="0B69A736" w:rsidR="0029569E" w:rsidRDefault="0029569E" w:rsidP="00D53942">
      <w:pPr>
        <w:spacing w:after="0"/>
        <w:rPr>
          <w:bCs/>
          <w:sz w:val="24"/>
          <w:szCs w:val="24"/>
        </w:rPr>
      </w:pPr>
    </w:p>
    <w:p w14:paraId="6F406CE0" w14:textId="159DB84D" w:rsidR="0029569E" w:rsidRDefault="0029569E" w:rsidP="00D53942">
      <w:pPr>
        <w:spacing w:after="0"/>
        <w:rPr>
          <w:bCs/>
          <w:sz w:val="24"/>
          <w:szCs w:val="24"/>
        </w:rPr>
      </w:pPr>
    </w:p>
    <w:p w14:paraId="5EB41D3D" w14:textId="3ED2A100" w:rsidR="0029569E" w:rsidRDefault="0029569E" w:rsidP="00D53942">
      <w:pPr>
        <w:spacing w:after="0"/>
        <w:rPr>
          <w:bCs/>
          <w:sz w:val="24"/>
          <w:szCs w:val="24"/>
        </w:rPr>
      </w:pPr>
    </w:p>
    <w:p w14:paraId="31774FCC" w14:textId="0B7FBB17" w:rsidR="0029569E" w:rsidRDefault="0029569E" w:rsidP="0029569E">
      <w:pPr>
        <w:spacing w:after="0"/>
        <w:jc w:val="center"/>
        <w:rPr>
          <w:bCs/>
          <w:sz w:val="24"/>
          <w:szCs w:val="24"/>
        </w:rPr>
      </w:pPr>
      <w:r w:rsidRPr="00F51D30">
        <w:rPr>
          <w:bCs/>
          <w:sz w:val="24"/>
          <w:szCs w:val="24"/>
          <w:highlight w:val="yellow"/>
        </w:rPr>
        <w:t>ADDENDUM A</w:t>
      </w:r>
    </w:p>
    <w:p w14:paraId="0B7A02CB" w14:textId="62C9CA4F" w:rsidR="0029569E" w:rsidRDefault="0029569E" w:rsidP="00D53942">
      <w:pPr>
        <w:spacing w:after="0"/>
        <w:rPr>
          <w:bCs/>
          <w:sz w:val="24"/>
          <w:szCs w:val="24"/>
        </w:rPr>
      </w:pPr>
    </w:p>
    <w:p w14:paraId="72632B1D" w14:textId="6179DF62" w:rsidR="0029569E" w:rsidRDefault="0029569E" w:rsidP="00D53942">
      <w:pPr>
        <w:spacing w:after="0"/>
        <w:rPr>
          <w:bCs/>
          <w:sz w:val="24"/>
          <w:szCs w:val="24"/>
        </w:rPr>
      </w:pPr>
    </w:p>
    <w:p w14:paraId="1B7BA984" w14:textId="7222EA8B" w:rsidR="0029569E" w:rsidRDefault="0029569E" w:rsidP="00D53942">
      <w:pPr>
        <w:spacing w:after="0"/>
        <w:rPr>
          <w:bCs/>
          <w:sz w:val="24"/>
          <w:szCs w:val="24"/>
        </w:rPr>
      </w:pPr>
    </w:p>
    <w:p w14:paraId="408CBC2D" w14:textId="721BD08E" w:rsidR="0029569E" w:rsidRDefault="0029569E" w:rsidP="00D53942">
      <w:pPr>
        <w:spacing w:after="0"/>
        <w:rPr>
          <w:bCs/>
          <w:sz w:val="24"/>
          <w:szCs w:val="24"/>
        </w:rPr>
      </w:pPr>
    </w:p>
    <w:p w14:paraId="301CB8FE" w14:textId="4554195A" w:rsidR="0029569E" w:rsidRPr="001F28F0" w:rsidRDefault="0029569E" w:rsidP="0029569E">
      <w:pPr>
        <w:spacing w:after="0"/>
        <w:jc w:val="center"/>
        <w:rPr>
          <w:bCs/>
          <w:sz w:val="32"/>
          <w:szCs w:val="32"/>
        </w:rPr>
      </w:pPr>
      <w:r w:rsidRPr="001F28F0">
        <w:rPr>
          <w:bCs/>
          <w:sz w:val="32"/>
          <w:szCs w:val="32"/>
        </w:rPr>
        <w:t>PLATTSBURGH COMMUITY MAUSOLEUM</w:t>
      </w:r>
    </w:p>
    <w:p w14:paraId="4E741B6A" w14:textId="7C0B231F" w:rsidR="0029569E" w:rsidRPr="001F28F0" w:rsidRDefault="0029569E" w:rsidP="0029569E">
      <w:pPr>
        <w:spacing w:after="0"/>
        <w:jc w:val="center"/>
        <w:rPr>
          <w:bCs/>
          <w:sz w:val="32"/>
          <w:szCs w:val="32"/>
        </w:rPr>
      </w:pPr>
      <w:r w:rsidRPr="001F28F0">
        <w:rPr>
          <w:bCs/>
          <w:sz w:val="32"/>
          <w:szCs w:val="32"/>
        </w:rPr>
        <w:t xml:space="preserve">SCHEDULE OF </w:t>
      </w:r>
      <w:r w:rsidR="003B2F16">
        <w:rPr>
          <w:bCs/>
          <w:sz w:val="32"/>
          <w:szCs w:val="32"/>
        </w:rPr>
        <w:t>FEES</w:t>
      </w:r>
    </w:p>
    <w:p w14:paraId="2C997B4E" w14:textId="19021EFC" w:rsidR="0029569E" w:rsidRPr="001F28F0" w:rsidRDefault="0029569E" w:rsidP="0029569E">
      <w:pPr>
        <w:spacing w:after="0"/>
        <w:jc w:val="center"/>
        <w:rPr>
          <w:bCs/>
          <w:sz w:val="32"/>
          <w:szCs w:val="32"/>
        </w:rPr>
      </w:pPr>
      <w:r w:rsidRPr="001F28F0">
        <w:rPr>
          <w:bCs/>
          <w:sz w:val="32"/>
          <w:szCs w:val="32"/>
        </w:rPr>
        <w:t>(</w:t>
      </w:r>
      <w:r w:rsidR="00B5410F" w:rsidRPr="001F28F0">
        <w:rPr>
          <w:bCs/>
          <w:sz w:val="32"/>
          <w:szCs w:val="32"/>
        </w:rPr>
        <w:t>Effective</w:t>
      </w:r>
      <w:r w:rsidRPr="001F28F0">
        <w:rPr>
          <w:bCs/>
          <w:sz w:val="32"/>
          <w:szCs w:val="32"/>
        </w:rPr>
        <w:t xml:space="preserve"> 2/</w:t>
      </w:r>
      <w:r w:rsidR="005C3ED3">
        <w:rPr>
          <w:bCs/>
          <w:sz w:val="32"/>
          <w:szCs w:val="32"/>
        </w:rPr>
        <w:t>24</w:t>
      </w:r>
      <w:r w:rsidRPr="001F28F0">
        <w:rPr>
          <w:bCs/>
          <w:sz w:val="32"/>
          <w:szCs w:val="32"/>
        </w:rPr>
        <w:t>/2022)</w:t>
      </w:r>
    </w:p>
    <w:p w14:paraId="168ECEC2" w14:textId="7F9EA324" w:rsidR="0029569E" w:rsidRPr="001F28F0" w:rsidRDefault="0029569E" w:rsidP="0029569E">
      <w:pPr>
        <w:spacing w:after="0"/>
        <w:jc w:val="center"/>
        <w:rPr>
          <w:bCs/>
          <w:sz w:val="32"/>
          <w:szCs w:val="32"/>
        </w:rPr>
      </w:pPr>
    </w:p>
    <w:p w14:paraId="03E5A4E7" w14:textId="2EA13441" w:rsidR="0029569E" w:rsidRPr="001F28F0" w:rsidRDefault="0029569E" w:rsidP="0029569E">
      <w:pPr>
        <w:spacing w:after="0"/>
        <w:rPr>
          <w:bCs/>
          <w:sz w:val="32"/>
          <w:szCs w:val="32"/>
        </w:rPr>
      </w:pPr>
    </w:p>
    <w:p w14:paraId="795E6F9C" w14:textId="77777777" w:rsidR="0029569E" w:rsidRPr="001F28F0" w:rsidRDefault="0029569E" w:rsidP="0029569E">
      <w:pPr>
        <w:spacing w:after="0"/>
        <w:rPr>
          <w:bCs/>
          <w:sz w:val="32"/>
          <w:szCs w:val="32"/>
        </w:rPr>
      </w:pPr>
    </w:p>
    <w:p w14:paraId="74DCBA92" w14:textId="7BDEE467" w:rsidR="0029569E" w:rsidRPr="001F28F0" w:rsidRDefault="0029569E" w:rsidP="0029569E">
      <w:pPr>
        <w:spacing w:after="0"/>
        <w:rPr>
          <w:bCs/>
          <w:sz w:val="32"/>
          <w:szCs w:val="32"/>
        </w:rPr>
      </w:pPr>
      <w:r w:rsidRPr="001F28F0">
        <w:rPr>
          <w:bCs/>
          <w:sz w:val="32"/>
          <w:szCs w:val="32"/>
        </w:rPr>
        <w:t>Opening/Closing Crypt or Niche:</w:t>
      </w:r>
      <w:r w:rsidRPr="001F28F0">
        <w:rPr>
          <w:bCs/>
          <w:sz w:val="32"/>
          <w:szCs w:val="32"/>
        </w:rPr>
        <w:tab/>
      </w:r>
      <w:r w:rsidRPr="001F28F0">
        <w:rPr>
          <w:bCs/>
          <w:sz w:val="32"/>
          <w:szCs w:val="32"/>
        </w:rPr>
        <w:tab/>
      </w:r>
      <w:r w:rsidRPr="001F28F0">
        <w:rPr>
          <w:bCs/>
          <w:sz w:val="32"/>
          <w:szCs w:val="32"/>
        </w:rPr>
        <w:tab/>
      </w:r>
      <w:r w:rsidRPr="001F28F0">
        <w:rPr>
          <w:bCs/>
          <w:sz w:val="32"/>
          <w:szCs w:val="32"/>
        </w:rPr>
        <w:tab/>
        <w:t>$</w:t>
      </w:r>
      <w:r w:rsidR="005C3ED3">
        <w:rPr>
          <w:bCs/>
          <w:sz w:val="32"/>
          <w:szCs w:val="32"/>
        </w:rPr>
        <w:t xml:space="preserve">   </w:t>
      </w:r>
      <w:r w:rsidRPr="001F28F0">
        <w:rPr>
          <w:bCs/>
          <w:sz w:val="32"/>
          <w:szCs w:val="32"/>
        </w:rPr>
        <w:t>500</w:t>
      </w:r>
      <w:r w:rsidR="009A1861" w:rsidRPr="001F28F0">
        <w:rPr>
          <w:bCs/>
          <w:sz w:val="32"/>
          <w:szCs w:val="32"/>
        </w:rPr>
        <w:t>.00</w:t>
      </w:r>
    </w:p>
    <w:p w14:paraId="7CD8A9DC" w14:textId="7569EE10" w:rsidR="0029569E" w:rsidRDefault="007C2F0D" w:rsidP="0029569E">
      <w:pPr>
        <w:spacing w:after="0"/>
        <w:rPr>
          <w:bCs/>
          <w:sz w:val="32"/>
          <w:szCs w:val="32"/>
        </w:rPr>
      </w:pPr>
      <w:r>
        <w:rPr>
          <w:bCs/>
          <w:sz w:val="32"/>
          <w:szCs w:val="32"/>
        </w:rPr>
        <w:t>Non-Business day</w:t>
      </w:r>
      <w:r w:rsidR="0029569E" w:rsidRPr="001F28F0">
        <w:rPr>
          <w:bCs/>
          <w:sz w:val="32"/>
          <w:szCs w:val="32"/>
        </w:rPr>
        <w:t xml:space="preserve"> (if available):</w:t>
      </w:r>
      <w:r w:rsidR="0029569E" w:rsidRPr="001F28F0">
        <w:rPr>
          <w:bCs/>
          <w:sz w:val="32"/>
          <w:szCs w:val="32"/>
        </w:rPr>
        <w:tab/>
      </w:r>
      <w:r w:rsidR="0029569E" w:rsidRPr="001F28F0">
        <w:rPr>
          <w:bCs/>
          <w:sz w:val="32"/>
          <w:szCs w:val="32"/>
        </w:rPr>
        <w:tab/>
      </w:r>
      <w:r w:rsidR="001F28F0">
        <w:rPr>
          <w:bCs/>
          <w:sz w:val="32"/>
          <w:szCs w:val="32"/>
        </w:rPr>
        <w:tab/>
      </w:r>
      <w:r w:rsidR="001F28F0">
        <w:rPr>
          <w:bCs/>
          <w:sz w:val="32"/>
          <w:szCs w:val="32"/>
        </w:rPr>
        <w:tab/>
      </w:r>
      <w:r w:rsidR="005C3ED3">
        <w:rPr>
          <w:bCs/>
          <w:sz w:val="32"/>
          <w:szCs w:val="32"/>
        </w:rPr>
        <w:t>$   800.00</w:t>
      </w:r>
    </w:p>
    <w:p w14:paraId="08F79D2A" w14:textId="1E5518AB" w:rsidR="005C3ED3" w:rsidRDefault="005C3ED3" w:rsidP="0029569E">
      <w:pPr>
        <w:spacing w:after="0"/>
        <w:rPr>
          <w:bCs/>
          <w:sz w:val="32"/>
          <w:szCs w:val="32"/>
        </w:rPr>
      </w:pPr>
    </w:p>
    <w:p w14:paraId="41A02BBE" w14:textId="45B96BD0" w:rsidR="005C3ED3" w:rsidRPr="001F28F0" w:rsidRDefault="005C3ED3" w:rsidP="0029569E">
      <w:pPr>
        <w:spacing w:after="0"/>
        <w:rPr>
          <w:bCs/>
          <w:sz w:val="32"/>
          <w:szCs w:val="32"/>
        </w:rPr>
      </w:pPr>
      <w:r>
        <w:rPr>
          <w:bCs/>
          <w:sz w:val="32"/>
          <w:szCs w:val="32"/>
        </w:rPr>
        <w:t>Casket Tray (required for all caskets):</w:t>
      </w:r>
      <w:r>
        <w:rPr>
          <w:bCs/>
          <w:sz w:val="32"/>
          <w:szCs w:val="32"/>
        </w:rPr>
        <w:tab/>
      </w:r>
      <w:r>
        <w:rPr>
          <w:bCs/>
          <w:sz w:val="32"/>
          <w:szCs w:val="32"/>
        </w:rPr>
        <w:tab/>
      </w:r>
      <w:r>
        <w:rPr>
          <w:bCs/>
          <w:sz w:val="32"/>
          <w:szCs w:val="32"/>
        </w:rPr>
        <w:tab/>
        <w:t>$     50.00</w:t>
      </w:r>
    </w:p>
    <w:p w14:paraId="71FE7A13" w14:textId="77777777" w:rsidR="001F28F0" w:rsidRPr="001F28F0" w:rsidRDefault="001F28F0" w:rsidP="0029569E">
      <w:pPr>
        <w:spacing w:after="0"/>
        <w:rPr>
          <w:bCs/>
          <w:sz w:val="32"/>
          <w:szCs w:val="32"/>
        </w:rPr>
      </w:pPr>
    </w:p>
    <w:p w14:paraId="26B387DE" w14:textId="77777777" w:rsidR="001F28F0" w:rsidRPr="001F28F0" w:rsidRDefault="0029569E" w:rsidP="0029569E">
      <w:pPr>
        <w:spacing w:after="0"/>
        <w:rPr>
          <w:b/>
          <w:i/>
          <w:iCs/>
          <w:sz w:val="32"/>
          <w:szCs w:val="32"/>
          <w:u w:val="single"/>
        </w:rPr>
      </w:pPr>
      <w:r w:rsidRPr="001F28F0">
        <w:rPr>
          <w:b/>
          <w:i/>
          <w:iCs/>
          <w:sz w:val="32"/>
          <w:szCs w:val="32"/>
          <w:u w:val="single"/>
        </w:rPr>
        <w:t>Bronze</w:t>
      </w:r>
      <w:r w:rsidR="00B5410F" w:rsidRPr="001F28F0">
        <w:rPr>
          <w:b/>
          <w:i/>
          <w:iCs/>
          <w:sz w:val="32"/>
          <w:szCs w:val="32"/>
          <w:u w:val="single"/>
        </w:rPr>
        <w:t xml:space="preserve"> </w:t>
      </w:r>
    </w:p>
    <w:p w14:paraId="20896F99" w14:textId="075F14B9" w:rsidR="0029569E" w:rsidRPr="001F28F0" w:rsidRDefault="00B5410F" w:rsidP="0029569E">
      <w:pPr>
        <w:spacing w:after="0"/>
        <w:rPr>
          <w:bCs/>
          <w:sz w:val="32"/>
          <w:szCs w:val="32"/>
        </w:rPr>
      </w:pPr>
      <w:r w:rsidRPr="001F28F0">
        <w:rPr>
          <w:bCs/>
          <w:sz w:val="32"/>
          <w:szCs w:val="32"/>
        </w:rPr>
        <w:t>Family</w:t>
      </w:r>
      <w:r w:rsidR="0029569E" w:rsidRPr="001F28F0">
        <w:rPr>
          <w:bCs/>
          <w:sz w:val="32"/>
          <w:szCs w:val="32"/>
        </w:rPr>
        <w:t xml:space="preserve"> Name Plate</w:t>
      </w:r>
      <w:r w:rsidRPr="001F28F0">
        <w:rPr>
          <w:bCs/>
          <w:sz w:val="32"/>
          <w:szCs w:val="32"/>
        </w:rPr>
        <w:t xml:space="preserve"> (installed)</w:t>
      </w:r>
      <w:r w:rsidR="0029569E" w:rsidRPr="001F28F0">
        <w:rPr>
          <w:bCs/>
          <w:sz w:val="32"/>
          <w:szCs w:val="32"/>
        </w:rPr>
        <w:tab/>
      </w:r>
      <w:r w:rsidR="0029569E" w:rsidRPr="001F28F0">
        <w:rPr>
          <w:bCs/>
          <w:sz w:val="32"/>
          <w:szCs w:val="32"/>
        </w:rPr>
        <w:tab/>
      </w:r>
      <w:r w:rsidR="001F28F0" w:rsidRPr="001F28F0">
        <w:rPr>
          <w:bCs/>
          <w:sz w:val="32"/>
          <w:szCs w:val="32"/>
        </w:rPr>
        <w:tab/>
      </w:r>
      <w:r w:rsidR="0029569E" w:rsidRPr="001F28F0">
        <w:rPr>
          <w:bCs/>
          <w:sz w:val="32"/>
          <w:szCs w:val="32"/>
        </w:rPr>
        <w:tab/>
        <w:t>$1,030.00</w:t>
      </w:r>
    </w:p>
    <w:p w14:paraId="473294F6" w14:textId="3DC0AB97" w:rsidR="0029569E" w:rsidRPr="001F28F0" w:rsidRDefault="009A1861" w:rsidP="0029569E">
      <w:pPr>
        <w:spacing w:after="0"/>
        <w:rPr>
          <w:bCs/>
          <w:sz w:val="32"/>
          <w:szCs w:val="32"/>
        </w:rPr>
      </w:pPr>
      <w:r w:rsidRPr="001F28F0">
        <w:rPr>
          <w:bCs/>
          <w:sz w:val="32"/>
          <w:szCs w:val="32"/>
        </w:rPr>
        <w:t>First Name (installed)</w:t>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001F28F0" w:rsidRPr="001F28F0">
        <w:rPr>
          <w:bCs/>
          <w:sz w:val="32"/>
          <w:szCs w:val="32"/>
        </w:rPr>
        <w:tab/>
      </w:r>
      <w:r w:rsidRPr="001F28F0">
        <w:rPr>
          <w:bCs/>
          <w:sz w:val="32"/>
          <w:szCs w:val="32"/>
        </w:rPr>
        <w:t>$</w:t>
      </w:r>
      <w:r w:rsidR="005C3ED3">
        <w:rPr>
          <w:bCs/>
          <w:sz w:val="32"/>
          <w:szCs w:val="32"/>
        </w:rPr>
        <w:t xml:space="preserve">   </w:t>
      </w:r>
      <w:r w:rsidRPr="001F28F0">
        <w:rPr>
          <w:bCs/>
          <w:sz w:val="32"/>
          <w:szCs w:val="32"/>
        </w:rPr>
        <w:t>390.00</w:t>
      </w:r>
    </w:p>
    <w:p w14:paraId="53601D17" w14:textId="23838E9B" w:rsidR="009A1861" w:rsidRPr="001F28F0" w:rsidRDefault="009A1861" w:rsidP="0029569E">
      <w:pPr>
        <w:spacing w:after="0"/>
        <w:rPr>
          <w:bCs/>
          <w:sz w:val="32"/>
          <w:szCs w:val="32"/>
        </w:rPr>
      </w:pPr>
      <w:r w:rsidRPr="001F28F0">
        <w:rPr>
          <w:bCs/>
          <w:sz w:val="32"/>
          <w:szCs w:val="32"/>
        </w:rPr>
        <w:t>Final Date (installed)</w:t>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001F28F0" w:rsidRPr="001F28F0">
        <w:rPr>
          <w:bCs/>
          <w:sz w:val="32"/>
          <w:szCs w:val="32"/>
        </w:rPr>
        <w:tab/>
      </w:r>
      <w:r w:rsidRPr="001F28F0">
        <w:rPr>
          <w:bCs/>
          <w:sz w:val="32"/>
          <w:szCs w:val="32"/>
        </w:rPr>
        <w:t>$</w:t>
      </w:r>
      <w:r w:rsidR="005C3ED3">
        <w:rPr>
          <w:bCs/>
          <w:sz w:val="32"/>
          <w:szCs w:val="32"/>
        </w:rPr>
        <w:t xml:space="preserve">   </w:t>
      </w:r>
      <w:r w:rsidR="001F28F0" w:rsidRPr="001F28F0">
        <w:rPr>
          <w:bCs/>
          <w:sz w:val="32"/>
          <w:szCs w:val="32"/>
        </w:rPr>
        <w:t>200.00</w:t>
      </w:r>
    </w:p>
    <w:p w14:paraId="08D9B60E" w14:textId="0902A67B" w:rsidR="001F28F0" w:rsidRPr="001F28F0" w:rsidRDefault="001F28F0" w:rsidP="0029569E">
      <w:pPr>
        <w:spacing w:after="0"/>
        <w:rPr>
          <w:bCs/>
          <w:sz w:val="32"/>
          <w:szCs w:val="32"/>
        </w:rPr>
      </w:pPr>
      <w:r w:rsidRPr="001F28F0">
        <w:rPr>
          <w:bCs/>
          <w:sz w:val="32"/>
          <w:szCs w:val="32"/>
        </w:rPr>
        <w:t>Niche name plate (installed)</w:t>
      </w:r>
      <w:r w:rsidRPr="001F28F0">
        <w:rPr>
          <w:bCs/>
          <w:sz w:val="32"/>
          <w:szCs w:val="32"/>
        </w:rPr>
        <w:tab/>
      </w:r>
      <w:r w:rsidRPr="001F28F0">
        <w:rPr>
          <w:bCs/>
          <w:sz w:val="32"/>
          <w:szCs w:val="32"/>
        </w:rPr>
        <w:tab/>
      </w:r>
      <w:r w:rsidRPr="001F28F0">
        <w:rPr>
          <w:bCs/>
          <w:sz w:val="32"/>
          <w:szCs w:val="32"/>
        </w:rPr>
        <w:tab/>
      </w:r>
      <w:r w:rsidRPr="001F28F0">
        <w:rPr>
          <w:bCs/>
          <w:sz w:val="32"/>
          <w:szCs w:val="32"/>
        </w:rPr>
        <w:tab/>
        <w:t>$</w:t>
      </w:r>
      <w:r w:rsidR="005C3ED3">
        <w:rPr>
          <w:bCs/>
          <w:sz w:val="32"/>
          <w:szCs w:val="32"/>
        </w:rPr>
        <w:t xml:space="preserve">   </w:t>
      </w:r>
      <w:r w:rsidRPr="001F28F0">
        <w:rPr>
          <w:bCs/>
          <w:sz w:val="32"/>
          <w:szCs w:val="32"/>
        </w:rPr>
        <w:t xml:space="preserve">390.00 </w:t>
      </w:r>
    </w:p>
    <w:p w14:paraId="0603A08B" w14:textId="393A347F" w:rsidR="0029569E" w:rsidRPr="001F28F0" w:rsidRDefault="0029569E" w:rsidP="0029569E">
      <w:pPr>
        <w:spacing w:after="0"/>
        <w:rPr>
          <w:bCs/>
          <w:sz w:val="32"/>
          <w:szCs w:val="32"/>
        </w:rPr>
      </w:pPr>
    </w:p>
    <w:p w14:paraId="077C86CE" w14:textId="77777777" w:rsidR="001F28F0" w:rsidRPr="001F28F0" w:rsidRDefault="001F28F0" w:rsidP="0029569E">
      <w:pPr>
        <w:spacing w:after="0"/>
        <w:rPr>
          <w:b/>
          <w:i/>
          <w:iCs/>
          <w:sz w:val="32"/>
          <w:szCs w:val="32"/>
          <w:u w:val="single"/>
        </w:rPr>
      </w:pPr>
      <w:r w:rsidRPr="001F28F0">
        <w:rPr>
          <w:b/>
          <w:i/>
          <w:iCs/>
          <w:sz w:val="32"/>
          <w:szCs w:val="32"/>
          <w:u w:val="single"/>
        </w:rPr>
        <w:t xml:space="preserve">Engraving </w:t>
      </w:r>
    </w:p>
    <w:p w14:paraId="08FCCEF9" w14:textId="44630826" w:rsidR="001F28F0" w:rsidRPr="001F28F0" w:rsidRDefault="001F28F0" w:rsidP="0029569E">
      <w:pPr>
        <w:spacing w:after="0"/>
        <w:rPr>
          <w:bCs/>
          <w:sz w:val="32"/>
          <w:szCs w:val="32"/>
        </w:rPr>
      </w:pPr>
      <w:r w:rsidRPr="001F28F0">
        <w:rPr>
          <w:bCs/>
          <w:sz w:val="32"/>
          <w:szCs w:val="32"/>
        </w:rPr>
        <w:t>Final Date</w:t>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Pr>
          <w:bCs/>
          <w:sz w:val="32"/>
          <w:szCs w:val="32"/>
        </w:rPr>
        <w:tab/>
      </w:r>
      <w:r w:rsidRPr="001F28F0">
        <w:rPr>
          <w:bCs/>
          <w:sz w:val="32"/>
          <w:szCs w:val="32"/>
        </w:rPr>
        <w:t>$</w:t>
      </w:r>
      <w:r w:rsidR="005C3ED3">
        <w:rPr>
          <w:bCs/>
          <w:sz w:val="32"/>
          <w:szCs w:val="32"/>
        </w:rPr>
        <w:t xml:space="preserve">   </w:t>
      </w:r>
      <w:r w:rsidRPr="001F28F0">
        <w:rPr>
          <w:bCs/>
          <w:sz w:val="32"/>
          <w:szCs w:val="32"/>
        </w:rPr>
        <w:t>150.00</w:t>
      </w:r>
    </w:p>
    <w:p w14:paraId="709024B1" w14:textId="7D88F035" w:rsidR="001F28F0" w:rsidRPr="001F28F0" w:rsidRDefault="001F28F0" w:rsidP="0029569E">
      <w:pPr>
        <w:spacing w:after="0"/>
        <w:rPr>
          <w:bCs/>
          <w:sz w:val="32"/>
          <w:szCs w:val="32"/>
        </w:rPr>
      </w:pPr>
      <w:r w:rsidRPr="001F28F0">
        <w:rPr>
          <w:bCs/>
          <w:sz w:val="32"/>
          <w:szCs w:val="32"/>
        </w:rPr>
        <w:t>First name and date of birth</w:t>
      </w:r>
      <w:r w:rsidRPr="001F28F0">
        <w:rPr>
          <w:bCs/>
          <w:sz w:val="32"/>
          <w:szCs w:val="32"/>
        </w:rPr>
        <w:tab/>
      </w:r>
      <w:r w:rsidRPr="001F28F0">
        <w:rPr>
          <w:bCs/>
          <w:sz w:val="32"/>
          <w:szCs w:val="32"/>
        </w:rPr>
        <w:tab/>
      </w:r>
      <w:r w:rsidRPr="001F28F0">
        <w:rPr>
          <w:bCs/>
          <w:sz w:val="32"/>
          <w:szCs w:val="32"/>
        </w:rPr>
        <w:tab/>
      </w:r>
      <w:r w:rsidRPr="001F28F0">
        <w:rPr>
          <w:bCs/>
          <w:sz w:val="32"/>
          <w:szCs w:val="32"/>
        </w:rPr>
        <w:tab/>
        <w:t>$</w:t>
      </w:r>
      <w:r w:rsidR="005C3ED3">
        <w:rPr>
          <w:bCs/>
          <w:sz w:val="32"/>
          <w:szCs w:val="32"/>
        </w:rPr>
        <w:t xml:space="preserve">   </w:t>
      </w:r>
      <w:r w:rsidRPr="001F28F0">
        <w:rPr>
          <w:bCs/>
          <w:sz w:val="32"/>
          <w:szCs w:val="32"/>
        </w:rPr>
        <w:t>200.00</w:t>
      </w:r>
    </w:p>
    <w:p w14:paraId="35483C7C" w14:textId="599D745B" w:rsidR="001F28F0" w:rsidRPr="001F28F0" w:rsidRDefault="001F28F0" w:rsidP="0029569E">
      <w:pPr>
        <w:spacing w:after="0"/>
        <w:rPr>
          <w:bCs/>
          <w:sz w:val="32"/>
          <w:szCs w:val="32"/>
        </w:rPr>
      </w:pPr>
      <w:r w:rsidRPr="001F28F0">
        <w:rPr>
          <w:bCs/>
          <w:sz w:val="32"/>
          <w:szCs w:val="32"/>
        </w:rPr>
        <w:t>Full Crypt Front</w:t>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Pr>
          <w:bCs/>
          <w:sz w:val="32"/>
          <w:szCs w:val="32"/>
        </w:rPr>
        <w:tab/>
      </w:r>
      <w:r w:rsidRPr="001F28F0">
        <w:rPr>
          <w:bCs/>
          <w:sz w:val="32"/>
          <w:szCs w:val="32"/>
        </w:rPr>
        <w:t>$</w:t>
      </w:r>
      <w:r w:rsidR="005C3ED3">
        <w:rPr>
          <w:bCs/>
          <w:sz w:val="32"/>
          <w:szCs w:val="32"/>
        </w:rPr>
        <w:t xml:space="preserve">   </w:t>
      </w:r>
      <w:r w:rsidRPr="001F28F0">
        <w:rPr>
          <w:bCs/>
          <w:sz w:val="32"/>
          <w:szCs w:val="32"/>
        </w:rPr>
        <w:t>300.00</w:t>
      </w:r>
    </w:p>
    <w:p w14:paraId="481AC6F1" w14:textId="59338330" w:rsidR="001F28F0" w:rsidRPr="001F28F0" w:rsidRDefault="001F28F0" w:rsidP="0029569E">
      <w:pPr>
        <w:spacing w:after="0"/>
        <w:rPr>
          <w:bCs/>
          <w:sz w:val="32"/>
          <w:szCs w:val="32"/>
        </w:rPr>
      </w:pPr>
      <w:r w:rsidRPr="001F28F0">
        <w:rPr>
          <w:bCs/>
          <w:sz w:val="32"/>
          <w:szCs w:val="32"/>
        </w:rPr>
        <w:t>Full Niche</w:t>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sidRPr="001F28F0">
        <w:rPr>
          <w:bCs/>
          <w:sz w:val="32"/>
          <w:szCs w:val="32"/>
        </w:rPr>
        <w:tab/>
      </w:r>
      <w:r>
        <w:rPr>
          <w:bCs/>
          <w:sz w:val="32"/>
          <w:szCs w:val="32"/>
        </w:rPr>
        <w:tab/>
      </w:r>
      <w:r w:rsidRPr="001F28F0">
        <w:rPr>
          <w:bCs/>
          <w:sz w:val="32"/>
          <w:szCs w:val="32"/>
        </w:rPr>
        <w:t>$</w:t>
      </w:r>
      <w:r w:rsidR="005C3ED3">
        <w:rPr>
          <w:bCs/>
          <w:sz w:val="32"/>
          <w:szCs w:val="32"/>
        </w:rPr>
        <w:t xml:space="preserve">   </w:t>
      </w:r>
      <w:r w:rsidRPr="001F28F0">
        <w:rPr>
          <w:bCs/>
          <w:sz w:val="32"/>
          <w:szCs w:val="32"/>
        </w:rPr>
        <w:t>250.00</w:t>
      </w:r>
    </w:p>
    <w:p w14:paraId="4AFD330B" w14:textId="77777777" w:rsidR="001F28F0" w:rsidRPr="001F28F0" w:rsidRDefault="001F28F0" w:rsidP="0029569E">
      <w:pPr>
        <w:spacing w:after="0"/>
        <w:rPr>
          <w:bCs/>
          <w:sz w:val="32"/>
          <w:szCs w:val="32"/>
        </w:rPr>
      </w:pPr>
    </w:p>
    <w:p w14:paraId="37208498" w14:textId="758B9129" w:rsidR="0029569E" w:rsidRPr="001F28F0" w:rsidRDefault="0029569E" w:rsidP="0029569E">
      <w:pPr>
        <w:spacing w:after="0"/>
        <w:rPr>
          <w:bCs/>
          <w:sz w:val="32"/>
          <w:szCs w:val="32"/>
        </w:rPr>
      </w:pPr>
    </w:p>
    <w:p w14:paraId="064CB8DA" w14:textId="485C267D" w:rsidR="0029569E" w:rsidRPr="001F28F0" w:rsidRDefault="0029569E" w:rsidP="00D53942">
      <w:pPr>
        <w:spacing w:after="0"/>
        <w:rPr>
          <w:bCs/>
          <w:sz w:val="32"/>
          <w:szCs w:val="32"/>
        </w:rPr>
      </w:pPr>
    </w:p>
    <w:p w14:paraId="123D5218" w14:textId="55831D89" w:rsidR="0029569E" w:rsidRPr="001F28F0" w:rsidRDefault="0029569E" w:rsidP="00D53942">
      <w:pPr>
        <w:spacing w:after="0"/>
        <w:rPr>
          <w:bCs/>
          <w:sz w:val="32"/>
          <w:szCs w:val="32"/>
        </w:rPr>
      </w:pPr>
    </w:p>
    <w:p w14:paraId="10F4D7FD" w14:textId="77777777" w:rsidR="0029569E" w:rsidRPr="001F18E2" w:rsidRDefault="0029569E" w:rsidP="00D53942">
      <w:pPr>
        <w:spacing w:after="0"/>
        <w:rPr>
          <w:bCs/>
          <w:sz w:val="24"/>
          <w:szCs w:val="24"/>
        </w:rPr>
      </w:pPr>
    </w:p>
    <w:sectPr w:rsidR="0029569E" w:rsidRPr="001F18E2" w:rsidSect="000669F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0405F" w14:textId="77777777" w:rsidR="000D3FE2" w:rsidRDefault="000D3FE2" w:rsidP="00AD1F29">
      <w:pPr>
        <w:spacing w:after="0" w:line="240" w:lineRule="auto"/>
      </w:pPr>
      <w:r>
        <w:separator/>
      </w:r>
    </w:p>
  </w:endnote>
  <w:endnote w:type="continuationSeparator" w:id="0">
    <w:p w14:paraId="55AEECC1" w14:textId="77777777" w:rsidR="000D3FE2" w:rsidRDefault="000D3FE2" w:rsidP="00AD1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6204961"/>
      <w:docPartObj>
        <w:docPartGallery w:val="Page Numbers (Bottom of Page)"/>
        <w:docPartUnique/>
      </w:docPartObj>
    </w:sdtPr>
    <w:sdtEndPr>
      <w:rPr>
        <w:noProof/>
      </w:rPr>
    </w:sdtEndPr>
    <w:sdtContent>
      <w:p w14:paraId="1DD35CC5" w14:textId="5BE1F8D1" w:rsidR="00151495" w:rsidRDefault="00151495">
        <w:pPr>
          <w:pStyle w:val="Footer"/>
          <w:jc w:val="center"/>
        </w:pPr>
        <w:r>
          <w:fldChar w:fldCharType="begin"/>
        </w:r>
        <w:r>
          <w:instrText xml:space="preserve"> PAGE   \* MERGEFORMAT </w:instrText>
        </w:r>
        <w:r>
          <w:fldChar w:fldCharType="separate"/>
        </w:r>
        <w:r w:rsidR="00785EA2">
          <w:rPr>
            <w:noProof/>
          </w:rPr>
          <w:t>1</w:t>
        </w:r>
        <w:r>
          <w:rPr>
            <w:noProof/>
          </w:rPr>
          <w:fldChar w:fldCharType="end"/>
        </w:r>
      </w:p>
    </w:sdtContent>
  </w:sdt>
  <w:p w14:paraId="29A6C74D" w14:textId="77777777" w:rsidR="00CB7DF8" w:rsidRDefault="00CB7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0DBC9" w14:textId="77777777" w:rsidR="000D3FE2" w:rsidRDefault="000D3FE2" w:rsidP="00AD1F29">
      <w:pPr>
        <w:spacing w:after="0" w:line="240" w:lineRule="auto"/>
      </w:pPr>
      <w:r>
        <w:separator/>
      </w:r>
    </w:p>
  </w:footnote>
  <w:footnote w:type="continuationSeparator" w:id="0">
    <w:p w14:paraId="1732E93B" w14:textId="77777777" w:rsidR="000D3FE2" w:rsidRDefault="000D3FE2" w:rsidP="00AD1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628396"/>
      <w:docPartObj>
        <w:docPartGallery w:val="Watermarks"/>
        <w:docPartUnique/>
      </w:docPartObj>
    </w:sdtPr>
    <w:sdtEndPr/>
    <w:sdtContent>
      <w:p w14:paraId="690861EC" w14:textId="377644B6" w:rsidR="00CB7DF8" w:rsidRDefault="00785EA2">
        <w:pPr>
          <w:pStyle w:val="Header"/>
        </w:pPr>
        <w:r>
          <w:rPr>
            <w:noProof/>
          </w:rPr>
          <w:pict w14:anchorId="7F5199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228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hryn Kalluche">
    <w15:presenceInfo w15:providerId="AD" w15:userId="S::katiek@townofplattsburgh.org::f55a3e61-b22d-4cca-86e8-99f591730e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efaultTabStop w:val="720"/>
  <w:characterSpacingControl w:val="doNotCompress"/>
  <w:hdrShapeDefaults>
    <o:shapedefaults v:ext="edit" spidmax="12290"/>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73"/>
    <w:rsid w:val="000207F1"/>
    <w:rsid w:val="00023F48"/>
    <w:rsid w:val="000669FE"/>
    <w:rsid w:val="00081FA8"/>
    <w:rsid w:val="000D3FE2"/>
    <w:rsid w:val="0010727C"/>
    <w:rsid w:val="001077F0"/>
    <w:rsid w:val="00146F45"/>
    <w:rsid w:val="00151495"/>
    <w:rsid w:val="00153274"/>
    <w:rsid w:val="00162483"/>
    <w:rsid w:val="0017451A"/>
    <w:rsid w:val="0018050F"/>
    <w:rsid w:val="001840E1"/>
    <w:rsid w:val="001936BD"/>
    <w:rsid w:val="001A0D34"/>
    <w:rsid w:val="001A4DA1"/>
    <w:rsid w:val="001E5D5E"/>
    <w:rsid w:val="001F18E2"/>
    <w:rsid w:val="001F28F0"/>
    <w:rsid w:val="00201082"/>
    <w:rsid w:val="00224470"/>
    <w:rsid w:val="0029569E"/>
    <w:rsid w:val="002D5EC7"/>
    <w:rsid w:val="00333414"/>
    <w:rsid w:val="00362870"/>
    <w:rsid w:val="0039138D"/>
    <w:rsid w:val="003B2F16"/>
    <w:rsid w:val="00402459"/>
    <w:rsid w:val="00470FF6"/>
    <w:rsid w:val="004939E7"/>
    <w:rsid w:val="004958F5"/>
    <w:rsid w:val="004B64D0"/>
    <w:rsid w:val="004C40A9"/>
    <w:rsid w:val="004C5934"/>
    <w:rsid w:val="004E62F4"/>
    <w:rsid w:val="005023DB"/>
    <w:rsid w:val="00506D58"/>
    <w:rsid w:val="0052117B"/>
    <w:rsid w:val="0057320F"/>
    <w:rsid w:val="00594A9F"/>
    <w:rsid w:val="005952CE"/>
    <w:rsid w:val="005A2336"/>
    <w:rsid w:val="005C3ED3"/>
    <w:rsid w:val="005F13D4"/>
    <w:rsid w:val="00617F66"/>
    <w:rsid w:val="006600CA"/>
    <w:rsid w:val="00662A4A"/>
    <w:rsid w:val="0068569B"/>
    <w:rsid w:val="006B0FE2"/>
    <w:rsid w:val="006D531C"/>
    <w:rsid w:val="006E50E8"/>
    <w:rsid w:val="00706A52"/>
    <w:rsid w:val="007147C8"/>
    <w:rsid w:val="00774324"/>
    <w:rsid w:val="00785EA2"/>
    <w:rsid w:val="007C2F0D"/>
    <w:rsid w:val="007E4660"/>
    <w:rsid w:val="007F76A7"/>
    <w:rsid w:val="00823EF1"/>
    <w:rsid w:val="00850BE1"/>
    <w:rsid w:val="008607AC"/>
    <w:rsid w:val="008B7742"/>
    <w:rsid w:val="008D3616"/>
    <w:rsid w:val="008D66AF"/>
    <w:rsid w:val="009610D0"/>
    <w:rsid w:val="00986CD5"/>
    <w:rsid w:val="009A1861"/>
    <w:rsid w:val="009F2A2E"/>
    <w:rsid w:val="009F366E"/>
    <w:rsid w:val="00A30DBF"/>
    <w:rsid w:val="00A31A0F"/>
    <w:rsid w:val="00A872F3"/>
    <w:rsid w:val="00A87EBB"/>
    <w:rsid w:val="00AA6FB7"/>
    <w:rsid w:val="00AD1F29"/>
    <w:rsid w:val="00AD7591"/>
    <w:rsid w:val="00AF07A0"/>
    <w:rsid w:val="00B023E4"/>
    <w:rsid w:val="00B5192A"/>
    <w:rsid w:val="00B5410F"/>
    <w:rsid w:val="00B766EB"/>
    <w:rsid w:val="00B908CA"/>
    <w:rsid w:val="00BA29E3"/>
    <w:rsid w:val="00BD3085"/>
    <w:rsid w:val="00C068B5"/>
    <w:rsid w:val="00C103DB"/>
    <w:rsid w:val="00C21022"/>
    <w:rsid w:val="00CB278F"/>
    <w:rsid w:val="00CB7DF8"/>
    <w:rsid w:val="00D03E0E"/>
    <w:rsid w:val="00D20140"/>
    <w:rsid w:val="00D32816"/>
    <w:rsid w:val="00D53942"/>
    <w:rsid w:val="00D57B80"/>
    <w:rsid w:val="00D76C45"/>
    <w:rsid w:val="00DB750C"/>
    <w:rsid w:val="00DC1CC1"/>
    <w:rsid w:val="00DE1028"/>
    <w:rsid w:val="00DE77EF"/>
    <w:rsid w:val="00DF58D9"/>
    <w:rsid w:val="00E55D5E"/>
    <w:rsid w:val="00E635E8"/>
    <w:rsid w:val="00E77A07"/>
    <w:rsid w:val="00EA1C10"/>
    <w:rsid w:val="00EA69FD"/>
    <w:rsid w:val="00EC195D"/>
    <w:rsid w:val="00EC7177"/>
    <w:rsid w:val="00EF4162"/>
    <w:rsid w:val="00F343F2"/>
    <w:rsid w:val="00F35E73"/>
    <w:rsid w:val="00F51AB6"/>
    <w:rsid w:val="00F51D30"/>
    <w:rsid w:val="00F91A9E"/>
    <w:rsid w:val="00FB52F5"/>
    <w:rsid w:val="00FC2800"/>
    <w:rsid w:val="00FE3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79E9359A"/>
  <w15:chartTrackingRefBased/>
  <w15:docId w15:val="{7A4AF3AD-CB7B-4F78-AC69-D9072BB7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32816"/>
    <w:rPr>
      <w:sz w:val="16"/>
      <w:szCs w:val="16"/>
    </w:rPr>
  </w:style>
  <w:style w:type="paragraph" w:styleId="CommentText">
    <w:name w:val="annotation text"/>
    <w:basedOn w:val="Normal"/>
    <w:link w:val="CommentTextChar"/>
    <w:uiPriority w:val="99"/>
    <w:semiHidden/>
    <w:unhideWhenUsed/>
    <w:rsid w:val="00D32816"/>
    <w:pPr>
      <w:spacing w:line="240" w:lineRule="auto"/>
    </w:pPr>
    <w:rPr>
      <w:sz w:val="20"/>
      <w:szCs w:val="20"/>
    </w:rPr>
  </w:style>
  <w:style w:type="character" w:customStyle="1" w:styleId="CommentTextChar">
    <w:name w:val="Comment Text Char"/>
    <w:basedOn w:val="DefaultParagraphFont"/>
    <w:link w:val="CommentText"/>
    <w:uiPriority w:val="99"/>
    <w:semiHidden/>
    <w:rsid w:val="00D32816"/>
    <w:rPr>
      <w:sz w:val="20"/>
      <w:szCs w:val="20"/>
    </w:rPr>
  </w:style>
  <w:style w:type="paragraph" w:styleId="CommentSubject">
    <w:name w:val="annotation subject"/>
    <w:basedOn w:val="CommentText"/>
    <w:next w:val="CommentText"/>
    <w:link w:val="CommentSubjectChar"/>
    <w:uiPriority w:val="99"/>
    <w:semiHidden/>
    <w:unhideWhenUsed/>
    <w:rsid w:val="00D32816"/>
    <w:rPr>
      <w:b/>
      <w:bCs/>
    </w:rPr>
  </w:style>
  <w:style w:type="character" w:customStyle="1" w:styleId="CommentSubjectChar">
    <w:name w:val="Comment Subject Char"/>
    <w:basedOn w:val="CommentTextChar"/>
    <w:link w:val="CommentSubject"/>
    <w:uiPriority w:val="99"/>
    <w:semiHidden/>
    <w:rsid w:val="00D32816"/>
    <w:rPr>
      <w:b/>
      <w:bCs/>
      <w:sz w:val="20"/>
      <w:szCs w:val="20"/>
    </w:rPr>
  </w:style>
  <w:style w:type="paragraph" w:styleId="BalloonText">
    <w:name w:val="Balloon Text"/>
    <w:basedOn w:val="Normal"/>
    <w:link w:val="BalloonTextChar"/>
    <w:uiPriority w:val="99"/>
    <w:semiHidden/>
    <w:unhideWhenUsed/>
    <w:rsid w:val="00D32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816"/>
    <w:rPr>
      <w:rFonts w:ascii="Segoe UI" w:hAnsi="Segoe UI" w:cs="Segoe UI"/>
      <w:sz w:val="18"/>
      <w:szCs w:val="18"/>
    </w:rPr>
  </w:style>
  <w:style w:type="paragraph" w:styleId="Header">
    <w:name w:val="header"/>
    <w:basedOn w:val="Normal"/>
    <w:link w:val="HeaderChar"/>
    <w:uiPriority w:val="99"/>
    <w:unhideWhenUsed/>
    <w:rsid w:val="00AD1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F29"/>
  </w:style>
  <w:style w:type="paragraph" w:styleId="Footer">
    <w:name w:val="footer"/>
    <w:basedOn w:val="Normal"/>
    <w:link w:val="FooterChar"/>
    <w:uiPriority w:val="99"/>
    <w:unhideWhenUsed/>
    <w:rsid w:val="00AD1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F29"/>
  </w:style>
  <w:style w:type="paragraph" w:styleId="Revision">
    <w:name w:val="Revision"/>
    <w:hidden/>
    <w:uiPriority w:val="99"/>
    <w:semiHidden/>
    <w:rsid w:val="001E5D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656A0-7F96-4144-BDE9-64CE413C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2265</Words>
  <Characters>12912</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Fenwick</dc:creator>
  <cp:keywords/>
  <dc:description/>
  <cp:lastModifiedBy>Deb Patnode</cp:lastModifiedBy>
  <cp:revision>2</cp:revision>
  <cp:lastPrinted>2021-02-18T16:06:00Z</cp:lastPrinted>
  <dcterms:created xsi:type="dcterms:W3CDTF">2022-02-22T20:33:00Z</dcterms:created>
  <dcterms:modified xsi:type="dcterms:W3CDTF">2022-02-22T20:33:00Z</dcterms:modified>
</cp:coreProperties>
</file>